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5C0" w:rsidRDefault="003455C0" w:rsidP="003455C0">
      <w:pPr>
        <w:jc w:val="both"/>
        <w:rPr>
          <w:rFonts w:ascii="Arial" w:hAnsi="Arial" w:cs="Arial"/>
          <w:sz w:val="24"/>
        </w:rPr>
      </w:pPr>
      <w:bookmarkStart w:id="0" w:name="_GoBack"/>
      <w:bookmarkEnd w:id="0"/>
      <w:r>
        <w:rPr>
          <w:rFonts w:ascii="Arial" w:hAnsi="Arial" w:cs="Arial"/>
          <w:noProof/>
          <w:sz w:val="24"/>
          <w:lang w:val="fr-FR" w:eastAsia="fr-FR"/>
        </w:rPr>
        <w:drawing>
          <wp:anchor distT="0" distB="0" distL="114300" distR="114300" simplePos="0" relativeHeight="251658240" behindDoc="0" locked="0" layoutInCell="1" allowOverlap="1" wp14:anchorId="6F61748E" wp14:editId="08C170D0">
            <wp:simplePos x="0" y="0"/>
            <wp:positionH relativeFrom="column">
              <wp:posOffset>1682115</wp:posOffset>
            </wp:positionH>
            <wp:positionV relativeFrom="paragraph">
              <wp:posOffset>-1905</wp:posOffset>
            </wp:positionV>
            <wp:extent cx="2028825" cy="1939925"/>
            <wp:effectExtent l="0" t="0" r="9525" b="3175"/>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28825" cy="1939925"/>
                    </a:xfrm>
                    <a:prstGeom prst="rect">
                      <a:avLst/>
                    </a:prstGeom>
                  </pic:spPr>
                </pic:pic>
              </a:graphicData>
            </a:graphic>
            <wp14:sizeRelH relativeFrom="page">
              <wp14:pctWidth>0</wp14:pctWidth>
            </wp14:sizeRelH>
            <wp14:sizeRelV relativeFrom="page">
              <wp14:pctHeight>0</wp14:pctHeight>
            </wp14:sizeRelV>
          </wp:anchor>
        </w:drawing>
      </w:r>
    </w:p>
    <w:p w:rsidR="003455C0" w:rsidRDefault="003455C0" w:rsidP="003455C0">
      <w:pPr>
        <w:jc w:val="both"/>
        <w:rPr>
          <w:rFonts w:ascii="Arial" w:hAnsi="Arial" w:cs="Arial"/>
          <w:sz w:val="24"/>
        </w:rPr>
      </w:pPr>
    </w:p>
    <w:p w:rsidR="003455C0" w:rsidRDefault="003455C0" w:rsidP="003455C0">
      <w:pPr>
        <w:jc w:val="both"/>
        <w:rPr>
          <w:rFonts w:ascii="Arial" w:hAnsi="Arial" w:cs="Arial"/>
          <w:sz w:val="24"/>
        </w:rPr>
      </w:pPr>
    </w:p>
    <w:p w:rsidR="003455C0" w:rsidRDefault="003455C0" w:rsidP="003455C0">
      <w:pPr>
        <w:jc w:val="center"/>
        <w:rPr>
          <w:rFonts w:ascii="Arial" w:hAnsi="Arial" w:cs="Arial"/>
          <w:sz w:val="24"/>
        </w:rPr>
      </w:pPr>
    </w:p>
    <w:p w:rsidR="001B4A4F" w:rsidRDefault="001B4A4F" w:rsidP="003455C0">
      <w:pPr>
        <w:jc w:val="center"/>
        <w:rPr>
          <w:rFonts w:ascii="Arial" w:hAnsi="Arial" w:cs="Arial"/>
          <w:sz w:val="24"/>
        </w:rPr>
      </w:pPr>
    </w:p>
    <w:p w:rsidR="001B4A4F" w:rsidRDefault="001B4A4F" w:rsidP="003455C0">
      <w:pPr>
        <w:jc w:val="center"/>
        <w:rPr>
          <w:rFonts w:ascii="Arial" w:hAnsi="Arial" w:cs="Arial"/>
          <w:sz w:val="24"/>
        </w:rPr>
      </w:pPr>
    </w:p>
    <w:p w:rsidR="001B4A4F" w:rsidRDefault="001B4A4F" w:rsidP="003455C0">
      <w:pPr>
        <w:jc w:val="center"/>
        <w:rPr>
          <w:rFonts w:ascii="Arial" w:hAnsi="Arial" w:cs="Arial"/>
          <w:sz w:val="24"/>
        </w:rPr>
      </w:pPr>
    </w:p>
    <w:p w:rsidR="001B4A4F" w:rsidRDefault="001B4A4F" w:rsidP="003455C0">
      <w:pPr>
        <w:jc w:val="center"/>
        <w:rPr>
          <w:rFonts w:ascii="Arial" w:hAnsi="Arial" w:cs="Arial"/>
          <w:sz w:val="24"/>
        </w:rPr>
      </w:pPr>
    </w:p>
    <w:p w:rsidR="001B4A4F" w:rsidRDefault="001B4A4F" w:rsidP="003455C0">
      <w:pPr>
        <w:jc w:val="center"/>
        <w:rPr>
          <w:rFonts w:ascii="Arial" w:hAnsi="Arial" w:cs="Arial"/>
          <w:sz w:val="24"/>
        </w:rPr>
      </w:pPr>
    </w:p>
    <w:p w:rsidR="006F7AB1" w:rsidRPr="001B4A4F" w:rsidRDefault="003455C0" w:rsidP="003455C0">
      <w:pPr>
        <w:jc w:val="center"/>
        <w:rPr>
          <w:rFonts w:ascii="Arial" w:hAnsi="Arial" w:cs="Arial"/>
          <w:b/>
          <w:sz w:val="28"/>
          <w:lang w:val="fr-FR"/>
        </w:rPr>
      </w:pPr>
      <w:proofErr w:type="spellStart"/>
      <w:r w:rsidRPr="001B4A4F">
        <w:rPr>
          <w:rFonts w:ascii="Arial" w:hAnsi="Arial" w:cs="Arial"/>
          <w:b/>
          <w:sz w:val="28"/>
          <w:lang w:val="fr-FR"/>
        </w:rPr>
        <w:t>Revista</w:t>
      </w:r>
      <w:proofErr w:type="spellEnd"/>
      <w:r w:rsidRPr="001B4A4F">
        <w:rPr>
          <w:rFonts w:ascii="Arial" w:hAnsi="Arial" w:cs="Arial"/>
          <w:b/>
          <w:sz w:val="28"/>
          <w:lang w:val="fr-FR"/>
        </w:rPr>
        <w:t xml:space="preserve"> de </w:t>
      </w:r>
      <w:proofErr w:type="spellStart"/>
      <w:r w:rsidRPr="001B4A4F">
        <w:rPr>
          <w:rFonts w:ascii="Arial" w:hAnsi="Arial" w:cs="Arial"/>
          <w:b/>
          <w:sz w:val="28"/>
          <w:lang w:val="fr-FR"/>
        </w:rPr>
        <w:t>Prensa</w:t>
      </w:r>
      <w:proofErr w:type="spellEnd"/>
    </w:p>
    <w:p w:rsidR="001B4A4F" w:rsidRPr="001B4A4F" w:rsidRDefault="001B4A4F" w:rsidP="001B4A4F">
      <w:pPr>
        <w:jc w:val="center"/>
        <w:rPr>
          <w:rFonts w:ascii="Arial" w:hAnsi="Arial" w:cs="Arial"/>
          <w:i/>
          <w:sz w:val="28"/>
          <w:lang w:val="fr-FR"/>
        </w:rPr>
      </w:pPr>
      <w:r w:rsidRPr="001B4A4F">
        <w:rPr>
          <w:rFonts w:ascii="Arial" w:hAnsi="Arial" w:cs="Arial"/>
          <w:i/>
          <w:sz w:val="28"/>
          <w:lang w:val="fr-FR"/>
        </w:rPr>
        <w:t>La fiancée du tigre</w:t>
      </w:r>
    </w:p>
    <w:p w:rsidR="001B4A4F" w:rsidRPr="001B4A4F" w:rsidRDefault="001B4A4F" w:rsidP="001B4A4F">
      <w:pPr>
        <w:jc w:val="center"/>
        <w:rPr>
          <w:rFonts w:ascii="Arial" w:hAnsi="Arial" w:cs="Arial"/>
          <w:sz w:val="28"/>
          <w:lang w:val="fr-FR"/>
        </w:rPr>
      </w:pPr>
      <w:proofErr w:type="spellStart"/>
      <w:r w:rsidRPr="001B4A4F">
        <w:rPr>
          <w:rFonts w:ascii="Arial" w:hAnsi="Arial" w:cs="Arial"/>
          <w:sz w:val="28"/>
          <w:lang w:val="fr-FR"/>
        </w:rPr>
        <w:t>Kdanse</w:t>
      </w:r>
      <w:proofErr w:type="spellEnd"/>
    </w:p>
    <w:p w:rsidR="001B4A4F" w:rsidRDefault="001B4A4F" w:rsidP="003455C0">
      <w:pPr>
        <w:jc w:val="both"/>
        <w:rPr>
          <w:rFonts w:ascii="Arial" w:hAnsi="Arial" w:cs="Arial"/>
          <w:sz w:val="24"/>
          <w:lang w:val="fr-FR"/>
        </w:rPr>
      </w:pPr>
    </w:p>
    <w:p w:rsidR="001B4A4F" w:rsidRDefault="001B4A4F" w:rsidP="003455C0">
      <w:pPr>
        <w:jc w:val="both"/>
        <w:rPr>
          <w:rFonts w:ascii="Arial" w:hAnsi="Arial" w:cs="Arial"/>
          <w:sz w:val="24"/>
          <w:lang w:val="fr-FR"/>
        </w:rPr>
      </w:pPr>
    </w:p>
    <w:p w:rsidR="001B4A4F" w:rsidRPr="001B4A4F" w:rsidRDefault="001B4A4F" w:rsidP="003455C0">
      <w:pPr>
        <w:jc w:val="both"/>
        <w:rPr>
          <w:rFonts w:ascii="Arial" w:hAnsi="Arial" w:cs="Arial"/>
          <w:sz w:val="24"/>
          <w:lang w:val="fr-FR"/>
        </w:rPr>
      </w:pPr>
    </w:p>
    <w:p w:rsidR="001B4A4F" w:rsidRDefault="003455C0" w:rsidP="001B4A4F">
      <w:pPr>
        <w:jc w:val="center"/>
        <w:rPr>
          <w:rFonts w:ascii="Arial" w:hAnsi="Arial" w:cs="Arial"/>
          <w:sz w:val="24"/>
        </w:rPr>
      </w:pPr>
      <w:r>
        <w:rPr>
          <w:rFonts w:ascii="Arial" w:hAnsi="Arial" w:cs="Arial"/>
          <w:sz w:val="24"/>
        </w:rPr>
        <w:t>Talleres y presentación</w:t>
      </w:r>
    </w:p>
    <w:p w:rsidR="001B4A4F" w:rsidRDefault="003455C0" w:rsidP="001B4A4F">
      <w:pPr>
        <w:jc w:val="center"/>
        <w:rPr>
          <w:rFonts w:ascii="Arial" w:hAnsi="Arial" w:cs="Arial"/>
          <w:sz w:val="24"/>
        </w:rPr>
      </w:pPr>
      <w:r>
        <w:rPr>
          <w:rFonts w:ascii="Arial" w:hAnsi="Arial" w:cs="Arial"/>
          <w:sz w:val="24"/>
        </w:rPr>
        <w:t>Teatro Bernard-Marie Koltès</w:t>
      </w:r>
    </w:p>
    <w:p w:rsidR="001B4A4F" w:rsidRDefault="003455C0" w:rsidP="001B4A4F">
      <w:pPr>
        <w:jc w:val="center"/>
        <w:rPr>
          <w:rFonts w:ascii="Arial" w:hAnsi="Arial" w:cs="Arial"/>
          <w:sz w:val="24"/>
        </w:rPr>
      </w:pPr>
      <w:r>
        <w:rPr>
          <w:rFonts w:ascii="Arial" w:hAnsi="Arial" w:cs="Arial"/>
          <w:sz w:val="24"/>
        </w:rPr>
        <w:t>Alianza Francesa de Managua</w:t>
      </w:r>
    </w:p>
    <w:p w:rsidR="001B4A4F" w:rsidRDefault="001B4A4F" w:rsidP="001B4A4F">
      <w:pPr>
        <w:jc w:val="center"/>
        <w:rPr>
          <w:rFonts w:ascii="Arial" w:hAnsi="Arial" w:cs="Arial"/>
          <w:sz w:val="24"/>
        </w:rPr>
      </w:pPr>
      <w:r>
        <w:rPr>
          <w:rFonts w:ascii="Arial" w:hAnsi="Arial" w:cs="Arial"/>
          <w:sz w:val="24"/>
        </w:rPr>
        <w:t>Sábado 9 de marzo</w:t>
      </w:r>
    </w:p>
    <w:p w:rsidR="001B4A4F" w:rsidRDefault="001B4A4F" w:rsidP="003455C0">
      <w:pPr>
        <w:jc w:val="both"/>
        <w:rPr>
          <w:rFonts w:ascii="Arial" w:hAnsi="Arial" w:cs="Arial"/>
          <w:sz w:val="24"/>
        </w:rPr>
      </w:pPr>
    </w:p>
    <w:p w:rsidR="001B4A4F" w:rsidRDefault="001B4A4F" w:rsidP="003455C0">
      <w:pPr>
        <w:jc w:val="both"/>
        <w:rPr>
          <w:rFonts w:ascii="Arial" w:hAnsi="Arial" w:cs="Arial"/>
          <w:sz w:val="24"/>
        </w:rPr>
      </w:pPr>
    </w:p>
    <w:p w:rsidR="0072025C" w:rsidRDefault="0072025C">
      <w:pPr>
        <w:rPr>
          <w:rFonts w:ascii="Arial" w:hAnsi="Arial" w:cs="Arial"/>
          <w:sz w:val="24"/>
        </w:rPr>
      </w:pPr>
    </w:p>
    <w:p w:rsidR="0072025C" w:rsidRDefault="0072025C">
      <w:pPr>
        <w:rPr>
          <w:rFonts w:ascii="Arial" w:hAnsi="Arial" w:cs="Arial"/>
          <w:sz w:val="24"/>
        </w:rPr>
      </w:pPr>
    </w:p>
    <w:p w:rsidR="0072025C" w:rsidRDefault="0072025C">
      <w:pPr>
        <w:rPr>
          <w:rFonts w:ascii="Arial" w:hAnsi="Arial" w:cs="Arial"/>
          <w:sz w:val="24"/>
        </w:rPr>
      </w:pPr>
    </w:p>
    <w:p w:rsidR="0072025C" w:rsidRDefault="0072025C">
      <w:pPr>
        <w:rPr>
          <w:rFonts w:ascii="Arial" w:hAnsi="Arial" w:cs="Arial"/>
          <w:sz w:val="24"/>
        </w:rPr>
      </w:pPr>
    </w:p>
    <w:p w:rsidR="001B4A4F" w:rsidRDefault="001B4A4F">
      <w:pPr>
        <w:rPr>
          <w:rFonts w:ascii="Arial" w:hAnsi="Arial" w:cs="Arial"/>
          <w:sz w:val="24"/>
        </w:rPr>
      </w:pPr>
    </w:p>
    <w:tbl>
      <w:tblPr>
        <w:tblStyle w:val="Grilledutableau"/>
        <w:tblpPr w:leftFromText="141" w:rightFromText="141" w:vertAnchor="text" w:horzAnchor="margin" w:tblpY="767"/>
        <w:tblW w:w="0" w:type="auto"/>
        <w:tblLook w:val="04A0" w:firstRow="1" w:lastRow="0" w:firstColumn="1" w:lastColumn="0" w:noHBand="0" w:noVBand="1"/>
      </w:tblPr>
      <w:tblGrid>
        <w:gridCol w:w="2992"/>
        <w:gridCol w:w="2993"/>
        <w:gridCol w:w="2993"/>
      </w:tblGrid>
      <w:tr w:rsidR="0072025C" w:rsidTr="0072025C">
        <w:tc>
          <w:tcPr>
            <w:tcW w:w="8978" w:type="dxa"/>
            <w:gridSpan w:val="3"/>
          </w:tcPr>
          <w:p w:rsidR="0072025C" w:rsidRPr="00CA672D" w:rsidRDefault="00CA672D" w:rsidP="00CA672D">
            <w:pPr>
              <w:jc w:val="center"/>
              <w:rPr>
                <w:rFonts w:ascii="Arial" w:hAnsi="Arial" w:cs="Arial"/>
                <w:b/>
                <w:sz w:val="24"/>
              </w:rPr>
            </w:pPr>
            <w:r w:rsidRPr="00CA672D">
              <w:rPr>
                <w:rFonts w:ascii="Arial" w:hAnsi="Arial" w:cs="Arial"/>
                <w:b/>
                <w:sz w:val="28"/>
              </w:rPr>
              <w:t>INDICE</w:t>
            </w:r>
          </w:p>
        </w:tc>
      </w:tr>
      <w:tr w:rsidR="00CA672D" w:rsidTr="0072025C">
        <w:tc>
          <w:tcPr>
            <w:tcW w:w="2992" w:type="dxa"/>
          </w:tcPr>
          <w:p w:rsidR="00CA672D" w:rsidRPr="00CA672D" w:rsidRDefault="00CA672D" w:rsidP="00CA672D">
            <w:pPr>
              <w:jc w:val="center"/>
              <w:rPr>
                <w:rFonts w:ascii="Arial" w:hAnsi="Arial" w:cs="Arial"/>
                <w:b/>
                <w:i/>
                <w:sz w:val="24"/>
              </w:rPr>
            </w:pPr>
            <w:r w:rsidRPr="00CA672D">
              <w:rPr>
                <w:rFonts w:ascii="Arial" w:hAnsi="Arial" w:cs="Arial"/>
                <w:b/>
                <w:i/>
                <w:sz w:val="24"/>
              </w:rPr>
              <w:t>Artículo de Prensa</w:t>
            </w:r>
          </w:p>
        </w:tc>
        <w:tc>
          <w:tcPr>
            <w:tcW w:w="2993" w:type="dxa"/>
          </w:tcPr>
          <w:p w:rsidR="00CA672D" w:rsidRPr="00CA672D" w:rsidRDefault="00CA672D" w:rsidP="00CA672D">
            <w:pPr>
              <w:jc w:val="center"/>
              <w:rPr>
                <w:rFonts w:ascii="Arial" w:hAnsi="Arial" w:cs="Arial"/>
                <w:b/>
                <w:i/>
                <w:sz w:val="24"/>
              </w:rPr>
            </w:pPr>
            <w:r w:rsidRPr="00CA672D">
              <w:rPr>
                <w:rFonts w:ascii="Arial" w:hAnsi="Arial" w:cs="Arial"/>
                <w:b/>
                <w:i/>
                <w:sz w:val="24"/>
              </w:rPr>
              <w:t>Medio de Comunicación</w:t>
            </w:r>
          </w:p>
        </w:tc>
        <w:tc>
          <w:tcPr>
            <w:tcW w:w="2993" w:type="dxa"/>
          </w:tcPr>
          <w:p w:rsidR="00CA672D" w:rsidRPr="00CA672D" w:rsidRDefault="00CA672D" w:rsidP="00CA672D">
            <w:pPr>
              <w:jc w:val="center"/>
              <w:rPr>
                <w:rFonts w:ascii="Arial" w:hAnsi="Arial" w:cs="Arial"/>
                <w:b/>
                <w:i/>
                <w:sz w:val="24"/>
              </w:rPr>
            </w:pPr>
            <w:r w:rsidRPr="00CA672D">
              <w:rPr>
                <w:rFonts w:ascii="Arial" w:hAnsi="Arial" w:cs="Arial"/>
                <w:b/>
                <w:i/>
                <w:sz w:val="24"/>
              </w:rPr>
              <w:t>Página</w:t>
            </w:r>
          </w:p>
        </w:tc>
      </w:tr>
      <w:tr w:rsidR="0072025C" w:rsidTr="0072025C">
        <w:tc>
          <w:tcPr>
            <w:tcW w:w="2992" w:type="dxa"/>
          </w:tcPr>
          <w:p w:rsidR="0072025C" w:rsidRDefault="00CA672D" w:rsidP="00CA672D">
            <w:pPr>
              <w:jc w:val="center"/>
              <w:rPr>
                <w:rFonts w:ascii="Arial" w:hAnsi="Arial" w:cs="Arial"/>
                <w:sz w:val="24"/>
              </w:rPr>
            </w:pPr>
            <w:r>
              <w:rPr>
                <w:rFonts w:ascii="Arial" w:hAnsi="Arial" w:cs="Arial"/>
                <w:sz w:val="24"/>
              </w:rPr>
              <w:t>¡A moverse!</w:t>
            </w:r>
          </w:p>
        </w:tc>
        <w:tc>
          <w:tcPr>
            <w:tcW w:w="2993" w:type="dxa"/>
          </w:tcPr>
          <w:p w:rsidR="0072025C" w:rsidRDefault="00CA672D" w:rsidP="00CA672D">
            <w:pPr>
              <w:jc w:val="center"/>
              <w:rPr>
                <w:rFonts w:ascii="Arial" w:hAnsi="Arial" w:cs="Arial"/>
                <w:sz w:val="24"/>
              </w:rPr>
            </w:pPr>
            <w:r>
              <w:rPr>
                <w:rFonts w:ascii="Arial" w:hAnsi="Arial" w:cs="Arial"/>
                <w:sz w:val="24"/>
              </w:rPr>
              <w:t>Periódico Hoy</w:t>
            </w:r>
          </w:p>
        </w:tc>
        <w:tc>
          <w:tcPr>
            <w:tcW w:w="2993" w:type="dxa"/>
          </w:tcPr>
          <w:p w:rsidR="0072025C" w:rsidRDefault="00CA672D" w:rsidP="00CA672D">
            <w:pPr>
              <w:jc w:val="center"/>
              <w:rPr>
                <w:rFonts w:ascii="Arial" w:hAnsi="Arial" w:cs="Arial"/>
                <w:sz w:val="24"/>
              </w:rPr>
            </w:pPr>
            <w:r>
              <w:rPr>
                <w:rFonts w:ascii="Arial" w:hAnsi="Arial" w:cs="Arial"/>
                <w:sz w:val="24"/>
              </w:rPr>
              <w:t>2</w:t>
            </w:r>
          </w:p>
        </w:tc>
      </w:tr>
      <w:tr w:rsidR="0072025C" w:rsidTr="0072025C">
        <w:tc>
          <w:tcPr>
            <w:tcW w:w="2992" w:type="dxa"/>
          </w:tcPr>
          <w:p w:rsidR="0072025C" w:rsidRDefault="00CA672D" w:rsidP="00CA672D">
            <w:pPr>
              <w:jc w:val="center"/>
              <w:rPr>
                <w:rFonts w:ascii="Arial" w:hAnsi="Arial" w:cs="Arial"/>
                <w:sz w:val="24"/>
              </w:rPr>
            </w:pPr>
            <w:r>
              <w:rPr>
                <w:rFonts w:ascii="Arial" w:hAnsi="Arial" w:cs="Arial"/>
                <w:sz w:val="24"/>
              </w:rPr>
              <w:t xml:space="preserve">Artes en saludo a la </w:t>
            </w:r>
            <w:proofErr w:type="spellStart"/>
            <w:r>
              <w:rPr>
                <w:rFonts w:ascii="Arial" w:hAnsi="Arial" w:cs="Arial"/>
                <w:sz w:val="24"/>
              </w:rPr>
              <w:t>francofonía</w:t>
            </w:r>
            <w:proofErr w:type="spellEnd"/>
          </w:p>
        </w:tc>
        <w:tc>
          <w:tcPr>
            <w:tcW w:w="2993" w:type="dxa"/>
          </w:tcPr>
          <w:p w:rsidR="0072025C" w:rsidRDefault="00CA672D" w:rsidP="00CA672D">
            <w:pPr>
              <w:jc w:val="center"/>
              <w:rPr>
                <w:rFonts w:ascii="Arial" w:hAnsi="Arial" w:cs="Arial"/>
                <w:sz w:val="24"/>
              </w:rPr>
            </w:pPr>
            <w:r>
              <w:rPr>
                <w:rFonts w:ascii="Arial" w:hAnsi="Arial" w:cs="Arial"/>
                <w:sz w:val="24"/>
              </w:rPr>
              <w:t>El Nuevo Diario</w:t>
            </w:r>
          </w:p>
        </w:tc>
        <w:tc>
          <w:tcPr>
            <w:tcW w:w="2993" w:type="dxa"/>
          </w:tcPr>
          <w:p w:rsidR="0072025C" w:rsidRDefault="00CA672D" w:rsidP="00CA672D">
            <w:pPr>
              <w:jc w:val="center"/>
              <w:rPr>
                <w:rFonts w:ascii="Arial" w:hAnsi="Arial" w:cs="Arial"/>
                <w:sz w:val="24"/>
              </w:rPr>
            </w:pPr>
            <w:r>
              <w:rPr>
                <w:rFonts w:ascii="Arial" w:hAnsi="Arial" w:cs="Arial"/>
                <w:sz w:val="24"/>
              </w:rPr>
              <w:t>4</w:t>
            </w:r>
          </w:p>
        </w:tc>
      </w:tr>
      <w:tr w:rsidR="0072025C" w:rsidTr="0072025C">
        <w:tc>
          <w:tcPr>
            <w:tcW w:w="2992" w:type="dxa"/>
          </w:tcPr>
          <w:p w:rsidR="0072025C" w:rsidRDefault="00CA672D" w:rsidP="00CA672D">
            <w:pPr>
              <w:jc w:val="center"/>
              <w:rPr>
                <w:rFonts w:ascii="Arial" w:hAnsi="Arial" w:cs="Arial"/>
                <w:sz w:val="24"/>
              </w:rPr>
            </w:pPr>
            <w:r>
              <w:rPr>
                <w:rFonts w:ascii="Arial" w:hAnsi="Arial" w:cs="Arial"/>
                <w:sz w:val="24"/>
              </w:rPr>
              <w:t>Llega el acordeón francés</w:t>
            </w:r>
          </w:p>
        </w:tc>
        <w:tc>
          <w:tcPr>
            <w:tcW w:w="2993" w:type="dxa"/>
          </w:tcPr>
          <w:p w:rsidR="0072025C" w:rsidRDefault="00CA672D" w:rsidP="00CA672D">
            <w:pPr>
              <w:jc w:val="center"/>
              <w:rPr>
                <w:rFonts w:ascii="Arial" w:hAnsi="Arial" w:cs="Arial"/>
                <w:sz w:val="24"/>
              </w:rPr>
            </w:pPr>
            <w:r>
              <w:rPr>
                <w:rFonts w:ascii="Arial" w:hAnsi="Arial" w:cs="Arial"/>
                <w:sz w:val="24"/>
              </w:rPr>
              <w:t>La Prensa</w:t>
            </w:r>
          </w:p>
        </w:tc>
        <w:tc>
          <w:tcPr>
            <w:tcW w:w="2993" w:type="dxa"/>
          </w:tcPr>
          <w:p w:rsidR="0072025C" w:rsidRDefault="00CA672D" w:rsidP="00CA672D">
            <w:pPr>
              <w:jc w:val="center"/>
              <w:rPr>
                <w:rFonts w:ascii="Arial" w:hAnsi="Arial" w:cs="Arial"/>
                <w:sz w:val="24"/>
              </w:rPr>
            </w:pPr>
            <w:r>
              <w:rPr>
                <w:rFonts w:ascii="Arial" w:hAnsi="Arial" w:cs="Arial"/>
                <w:sz w:val="24"/>
              </w:rPr>
              <w:t>6</w:t>
            </w:r>
          </w:p>
        </w:tc>
      </w:tr>
      <w:tr w:rsidR="0072025C" w:rsidTr="0072025C">
        <w:tc>
          <w:tcPr>
            <w:tcW w:w="2992" w:type="dxa"/>
          </w:tcPr>
          <w:p w:rsidR="0072025C" w:rsidRDefault="00CA672D" w:rsidP="00CA672D">
            <w:pPr>
              <w:jc w:val="center"/>
              <w:rPr>
                <w:rFonts w:ascii="Arial" w:hAnsi="Arial" w:cs="Arial"/>
                <w:sz w:val="24"/>
              </w:rPr>
            </w:pPr>
            <w:r>
              <w:rPr>
                <w:rFonts w:ascii="Arial" w:hAnsi="Arial" w:cs="Arial"/>
                <w:sz w:val="24"/>
              </w:rPr>
              <w:t xml:space="preserve">Inauguración Quincena de la </w:t>
            </w:r>
            <w:proofErr w:type="spellStart"/>
            <w:r>
              <w:rPr>
                <w:rFonts w:ascii="Arial" w:hAnsi="Arial" w:cs="Arial"/>
                <w:sz w:val="24"/>
              </w:rPr>
              <w:t>Francofonía</w:t>
            </w:r>
            <w:proofErr w:type="spellEnd"/>
          </w:p>
        </w:tc>
        <w:tc>
          <w:tcPr>
            <w:tcW w:w="2993" w:type="dxa"/>
          </w:tcPr>
          <w:p w:rsidR="0072025C" w:rsidRDefault="00CA672D" w:rsidP="00CA672D">
            <w:pPr>
              <w:jc w:val="center"/>
              <w:rPr>
                <w:rFonts w:ascii="Arial" w:hAnsi="Arial" w:cs="Arial"/>
                <w:sz w:val="24"/>
              </w:rPr>
            </w:pPr>
            <w:r>
              <w:rPr>
                <w:rFonts w:ascii="Arial" w:hAnsi="Arial" w:cs="Arial"/>
                <w:sz w:val="24"/>
              </w:rPr>
              <w:t>Confidencial</w:t>
            </w:r>
          </w:p>
        </w:tc>
        <w:tc>
          <w:tcPr>
            <w:tcW w:w="2993" w:type="dxa"/>
          </w:tcPr>
          <w:p w:rsidR="0072025C" w:rsidRDefault="00CA672D" w:rsidP="00CA672D">
            <w:pPr>
              <w:jc w:val="center"/>
              <w:rPr>
                <w:rFonts w:ascii="Arial" w:hAnsi="Arial" w:cs="Arial"/>
                <w:sz w:val="24"/>
              </w:rPr>
            </w:pPr>
            <w:r>
              <w:rPr>
                <w:rFonts w:ascii="Arial" w:hAnsi="Arial" w:cs="Arial"/>
                <w:sz w:val="24"/>
              </w:rPr>
              <w:t>8</w:t>
            </w:r>
          </w:p>
        </w:tc>
      </w:tr>
      <w:tr w:rsidR="0072025C" w:rsidTr="0072025C">
        <w:tc>
          <w:tcPr>
            <w:tcW w:w="2992" w:type="dxa"/>
          </w:tcPr>
          <w:p w:rsidR="0072025C" w:rsidRDefault="00CA672D" w:rsidP="00CA672D">
            <w:pPr>
              <w:jc w:val="center"/>
              <w:rPr>
                <w:rFonts w:ascii="Arial" w:hAnsi="Arial" w:cs="Arial"/>
                <w:sz w:val="24"/>
              </w:rPr>
            </w:pPr>
            <w:r>
              <w:rPr>
                <w:rFonts w:ascii="Arial" w:hAnsi="Arial" w:cs="Arial"/>
                <w:sz w:val="24"/>
              </w:rPr>
              <w:t>Noche de Danza Francesa</w:t>
            </w:r>
          </w:p>
        </w:tc>
        <w:tc>
          <w:tcPr>
            <w:tcW w:w="2993" w:type="dxa"/>
          </w:tcPr>
          <w:p w:rsidR="0072025C" w:rsidRDefault="00CA672D" w:rsidP="00CA672D">
            <w:pPr>
              <w:jc w:val="center"/>
              <w:rPr>
                <w:rFonts w:ascii="Arial" w:hAnsi="Arial" w:cs="Arial"/>
                <w:sz w:val="24"/>
              </w:rPr>
            </w:pPr>
            <w:r>
              <w:rPr>
                <w:rFonts w:ascii="Arial" w:hAnsi="Arial" w:cs="Arial"/>
                <w:sz w:val="24"/>
              </w:rPr>
              <w:t>Foro Nicaragüense de Cultura</w:t>
            </w:r>
          </w:p>
        </w:tc>
        <w:tc>
          <w:tcPr>
            <w:tcW w:w="2993" w:type="dxa"/>
          </w:tcPr>
          <w:p w:rsidR="0072025C" w:rsidRDefault="00CA672D" w:rsidP="00CA672D">
            <w:pPr>
              <w:jc w:val="center"/>
              <w:rPr>
                <w:rFonts w:ascii="Arial" w:hAnsi="Arial" w:cs="Arial"/>
                <w:sz w:val="24"/>
              </w:rPr>
            </w:pPr>
            <w:r>
              <w:rPr>
                <w:rFonts w:ascii="Arial" w:hAnsi="Arial" w:cs="Arial"/>
                <w:sz w:val="24"/>
              </w:rPr>
              <w:t>10</w:t>
            </w:r>
          </w:p>
        </w:tc>
      </w:tr>
      <w:tr w:rsidR="0072025C" w:rsidRPr="00CA672D" w:rsidTr="0072025C">
        <w:tc>
          <w:tcPr>
            <w:tcW w:w="2992" w:type="dxa"/>
          </w:tcPr>
          <w:p w:rsidR="0072025C" w:rsidRPr="00CA672D" w:rsidRDefault="00CA672D" w:rsidP="00CA672D">
            <w:pPr>
              <w:jc w:val="center"/>
              <w:rPr>
                <w:rFonts w:ascii="Arial" w:hAnsi="Arial" w:cs="Arial"/>
                <w:sz w:val="24"/>
                <w:lang w:val="fr-FR"/>
              </w:rPr>
            </w:pPr>
            <w:proofErr w:type="spellStart"/>
            <w:r w:rsidRPr="00CA672D">
              <w:rPr>
                <w:rFonts w:ascii="Arial" w:hAnsi="Arial" w:cs="Arial"/>
                <w:sz w:val="24"/>
                <w:lang w:val="fr-FR"/>
              </w:rPr>
              <w:t>Kdanse</w:t>
            </w:r>
            <w:proofErr w:type="spellEnd"/>
            <w:r w:rsidRPr="00CA672D">
              <w:rPr>
                <w:rFonts w:ascii="Arial" w:hAnsi="Arial" w:cs="Arial"/>
                <w:sz w:val="24"/>
                <w:lang w:val="fr-FR"/>
              </w:rPr>
              <w:t xml:space="preserve"> “La fiancée du tigre”</w:t>
            </w:r>
          </w:p>
        </w:tc>
        <w:tc>
          <w:tcPr>
            <w:tcW w:w="2993" w:type="dxa"/>
          </w:tcPr>
          <w:p w:rsidR="0072025C" w:rsidRPr="00CA672D" w:rsidRDefault="00CA672D" w:rsidP="00CA672D">
            <w:pPr>
              <w:jc w:val="center"/>
              <w:rPr>
                <w:rFonts w:ascii="Arial" w:hAnsi="Arial" w:cs="Arial"/>
                <w:sz w:val="24"/>
                <w:lang w:val="fr-FR"/>
              </w:rPr>
            </w:pPr>
            <w:proofErr w:type="spellStart"/>
            <w:r>
              <w:rPr>
                <w:rFonts w:ascii="Arial" w:hAnsi="Arial" w:cs="Arial"/>
                <w:sz w:val="24"/>
                <w:lang w:val="fr-FR"/>
              </w:rPr>
              <w:t>Vianica</w:t>
            </w:r>
            <w:proofErr w:type="spellEnd"/>
          </w:p>
        </w:tc>
        <w:tc>
          <w:tcPr>
            <w:tcW w:w="2993" w:type="dxa"/>
          </w:tcPr>
          <w:p w:rsidR="0072025C" w:rsidRPr="00CA672D" w:rsidRDefault="00CA672D" w:rsidP="00CA672D">
            <w:pPr>
              <w:jc w:val="center"/>
              <w:rPr>
                <w:rFonts w:ascii="Arial" w:hAnsi="Arial" w:cs="Arial"/>
                <w:sz w:val="24"/>
                <w:lang w:val="fr-FR"/>
              </w:rPr>
            </w:pPr>
            <w:r>
              <w:rPr>
                <w:rFonts w:ascii="Arial" w:hAnsi="Arial" w:cs="Arial"/>
                <w:sz w:val="24"/>
                <w:lang w:val="fr-FR"/>
              </w:rPr>
              <w:t>11</w:t>
            </w:r>
          </w:p>
        </w:tc>
      </w:tr>
      <w:tr w:rsidR="0072025C" w:rsidRPr="00CA672D" w:rsidTr="0072025C">
        <w:tc>
          <w:tcPr>
            <w:tcW w:w="2992" w:type="dxa"/>
          </w:tcPr>
          <w:p w:rsidR="0072025C" w:rsidRPr="00CA672D" w:rsidRDefault="00CA672D" w:rsidP="00CA672D">
            <w:pPr>
              <w:jc w:val="center"/>
              <w:rPr>
                <w:rFonts w:ascii="Arial" w:hAnsi="Arial" w:cs="Arial"/>
                <w:sz w:val="24"/>
                <w:lang w:val="fr-FR"/>
              </w:rPr>
            </w:pPr>
            <w:proofErr w:type="spellStart"/>
            <w:r>
              <w:rPr>
                <w:rFonts w:ascii="Arial" w:hAnsi="Arial" w:cs="Arial"/>
                <w:sz w:val="24"/>
                <w:lang w:val="fr-FR"/>
              </w:rPr>
              <w:t>Otros</w:t>
            </w:r>
            <w:proofErr w:type="spellEnd"/>
            <w:r>
              <w:rPr>
                <w:rFonts w:ascii="Arial" w:hAnsi="Arial" w:cs="Arial"/>
                <w:sz w:val="24"/>
                <w:lang w:val="fr-FR"/>
              </w:rPr>
              <w:t>*</w:t>
            </w:r>
          </w:p>
        </w:tc>
        <w:tc>
          <w:tcPr>
            <w:tcW w:w="2993" w:type="dxa"/>
          </w:tcPr>
          <w:p w:rsidR="0072025C" w:rsidRPr="00CA672D" w:rsidRDefault="0072025C" w:rsidP="00CA672D">
            <w:pPr>
              <w:jc w:val="center"/>
              <w:rPr>
                <w:rFonts w:ascii="Arial" w:hAnsi="Arial" w:cs="Arial"/>
                <w:sz w:val="24"/>
                <w:lang w:val="fr-FR"/>
              </w:rPr>
            </w:pPr>
          </w:p>
        </w:tc>
        <w:tc>
          <w:tcPr>
            <w:tcW w:w="2993" w:type="dxa"/>
          </w:tcPr>
          <w:p w:rsidR="0072025C" w:rsidRPr="00CA672D" w:rsidRDefault="00CA672D" w:rsidP="00CA672D">
            <w:pPr>
              <w:jc w:val="center"/>
              <w:rPr>
                <w:rFonts w:ascii="Arial" w:hAnsi="Arial" w:cs="Arial"/>
                <w:sz w:val="24"/>
                <w:lang w:val="fr-FR"/>
              </w:rPr>
            </w:pPr>
            <w:r>
              <w:rPr>
                <w:rFonts w:ascii="Arial" w:hAnsi="Arial" w:cs="Arial"/>
                <w:sz w:val="24"/>
                <w:lang w:val="fr-FR"/>
              </w:rPr>
              <w:t>13</w:t>
            </w:r>
          </w:p>
        </w:tc>
      </w:tr>
    </w:tbl>
    <w:p w:rsidR="0072025C" w:rsidRPr="00CA672D" w:rsidRDefault="0072025C">
      <w:pPr>
        <w:rPr>
          <w:rFonts w:ascii="Arial" w:hAnsi="Arial" w:cs="Arial"/>
          <w:sz w:val="24"/>
          <w:lang w:val="fr-FR"/>
        </w:rPr>
      </w:pPr>
      <w:r w:rsidRPr="00CA672D">
        <w:rPr>
          <w:rFonts w:ascii="Arial" w:hAnsi="Arial" w:cs="Arial"/>
          <w:sz w:val="24"/>
          <w:lang w:val="fr-FR"/>
        </w:rPr>
        <w:br w:type="page"/>
      </w:r>
    </w:p>
    <w:p w:rsidR="003455C0" w:rsidRPr="00CA672D" w:rsidRDefault="003455C0" w:rsidP="001B4A4F">
      <w:pPr>
        <w:rPr>
          <w:rFonts w:ascii="Arial" w:hAnsi="Arial" w:cs="Arial"/>
          <w:sz w:val="24"/>
          <w:lang w:val="fr-FR"/>
        </w:rPr>
      </w:pPr>
    </w:p>
    <w:p w:rsidR="003455C0" w:rsidRDefault="003455C0" w:rsidP="003455C0">
      <w:pPr>
        <w:jc w:val="both"/>
        <w:rPr>
          <w:rFonts w:ascii="Arial" w:hAnsi="Arial" w:cs="Arial"/>
          <w:b/>
          <w:sz w:val="24"/>
        </w:rPr>
      </w:pPr>
      <w:r w:rsidRPr="003455C0">
        <w:rPr>
          <w:rFonts w:ascii="Arial" w:hAnsi="Arial" w:cs="Arial"/>
          <w:b/>
          <w:sz w:val="24"/>
        </w:rPr>
        <w:t>Convocatoria al taller:</w:t>
      </w:r>
    </w:p>
    <w:p w:rsidR="003455C0" w:rsidRPr="003455C0" w:rsidRDefault="003455C0" w:rsidP="003455C0">
      <w:pPr>
        <w:jc w:val="both"/>
        <w:rPr>
          <w:rFonts w:ascii="Arial" w:hAnsi="Arial" w:cs="Arial"/>
          <w:sz w:val="24"/>
        </w:rPr>
      </w:pPr>
      <w:r w:rsidRPr="003455C0">
        <w:rPr>
          <w:rFonts w:ascii="Arial" w:hAnsi="Arial" w:cs="Arial"/>
          <w:sz w:val="24"/>
        </w:rPr>
        <w:t>1) Periódico Hoy</w:t>
      </w:r>
    </w:p>
    <w:p w:rsidR="003455C0" w:rsidRPr="003455C0" w:rsidRDefault="003455C0" w:rsidP="003455C0">
      <w:pPr>
        <w:jc w:val="both"/>
        <w:rPr>
          <w:rFonts w:ascii="Arial" w:hAnsi="Arial" w:cs="Arial"/>
          <w:sz w:val="24"/>
        </w:rPr>
      </w:pPr>
      <w:r w:rsidRPr="003455C0">
        <w:rPr>
          <w:rFonts w:ascii="Arial" w:hAnsi="Arial" w:cs="Arial"/>
          <w:sz w:val="24"/>
        </w:rPr>
        <w:t>Fecha</w:t>
      </w:r>
      <w:r>
        <w:rPr>
          <w:rFonts w:ascii="Arial" w:hAnsi="Arial" w:cs="Arial"/>
          <w:sz w:val="24"/>
        </w:rPr>
        <w:t xml:space="preserve"> de publicación</w:t>
      </w:r>
      <w:r w:rsidRPr="003455C0">
        <w:rPr>
          <w:rFonts w:ascii="Arial" w:hAnsi="Arial" w:cs="Arial"/>
          <w:sz w:val="24"/>
        </w:rPr>
        <w:t>: 26 de febrero, 2013</w:t>
      </w:r>
    </w:p>
    <w:p w:rsidR="003455C0" w:rsidRPr="003455C0" w:rsidRDefault="003455C0" w:rsidP="003455C0">
      <w:pPr>
        <w:shd w:val="clear" w:color="auto" w:fill="FFFFFF"/>
        <w:spacing w:after="0" w:line="264" w:lineRule="atLeast"/>
        <w:outlineLvl w:val="0"/>
        <w:rPr>
          <w:rFonts w:ascii="Trebuchet MS" w:eastAsia="Times New Roman" w:hAnsi="Trebuchet MS" w:cs="Times New Roman"/>
          <w:color w:val="3F5974"/>
          <w:kern w:val="36"/>
          <w:sz w:val="36"/>
          <w:szCs w:val="36"/>
          <w:lang w:eastAsia="es-NI"/>
        </w:rPr>
      </w:pPr>
      <w:r w:rsidRPr="003455C0">
        <w:rPr>
          <w:rFonts w:ascii="Trebuchet MS" w:eastAsia="Times New Roman" w:hAnsi="Trebuchet MS" w:cs="Times New Roman"/>
          <w:color w:val="3F5974"/>
          <w:kern w:val="36"/>
          <w:sz w:val="36"/>
          <w:szCs w:val="36"/>
          <w:lang w:eastAsia="es-NI"/>
        </w:rPr>
        <w:t>A moverse</w:t>
      </w:r>
      <w:proofErr w:type="gramStart"/>
      <w:r w:rsidRPr="003455C0">
        <w:rPr>
          <w:rFonts w:ascii="Trebuchet MS" w:eastAsia="Times New Roman" w:hAnsi="Trebuchet MS" w:cs="Times New Roman"/>
          <w:color w:val="3F5974"/>
          <w:kern w:val="36"/>
          <w:sz w:val="36"/>
          <w:szCs w:val="36"/>
          <w:lang w:eastAsia="es-NI"/>
        </w:rPr>
        <w:t>!</w:t>
      </w:r>
      <w:proofErr w:type="gramEnd"/>
    </w:p>
    <w:p w:rsidR="003455C0" w:rsidRPr="003455C0" w:rsidRDefault="003455C0" w:rsidP="003455C0">
      <w:pPr>
        <w:shd w:val="clear" w:color="auto" w:fill="FFFFFF"/>
        <w:spacing w:after="150" w:line="270" w:lineRule="atLeast"/>
        <w:rPr>
          <w:rFonts w:ascii="Trebuchet MS" w:eastAsia="Times New Roman" w:hAnsi="Trebuchet MS" w:cs="Times New Roman"/>
          <w:color w:val="707A7E"/>
          <w:sz w:val="18"/>
          <w:szCs w:val="18"/>
          <w:lang w:eastAsia="es-NI"/>
        </w:rPr>
      </w:pPr>
      <w:r w:rsidRPr="003455C0">
        <w:rPr>
          <w:rFonts w:ascii="Trebuchet MS" w:eastAsia="Times New Roman" w:hAnsi="Trebuchet MS" w:cs="Times New Roman"/>
          <w:color w:val="707A7E"/>
          <w:sz w:val="18"/>
          <w:szCs w:val="18"/>
          <w:lang w:eastAsia="es-NI"/>
        </w:rPr>
        <w:br/>
        <w:t xml:space="preserve">Por: </w:t>
      </w:r>
      <w:proofErr w:type="spellStart"/>
      <w:r w:rsidRPr="003455C0">
        <w:rPr>
          <w:rFonts w:ascii="Trebuchet MS" w:eastAsia="Times New Roman" w:hAnsi="Trebuchet MS" w:cs="Times New Roman"/>
          <w:color w:val="707A7E"/>
          <w:sz w:val="18"/>
          <w:szCs w:val="18"/>
          <w:lang w:eastAsia="es-NI"/>
        </w:rPr>
        <w:t>Dorling</w:t>
      </w:r>
      <w:proofErr w:type="spellEnd"/>
      <w:r w:rsidRPr="003455C0">
        <w:rPr>
          <w:rFonts w:ascii="Trebuchet MS" w:eastAsia="Times New Roman" w:hAnsi="Trebuchet MS" w:cs="Times New Roman"/>
          <w:color w:val="707A7E"/>
          <w:sz w:val="18"/>
          <w:szCs w:val="18"/>
          <w:lang w:eastAsia="es-NI"/>
        </w:rPr>
        <w:t xml:space="preserve"> López Rivera</w:t>
      </w:r>
    </w:p>
    <w:p w:rsidR="003455C0" w:rsidRPr="003455C0" w:rsidRDefault="003455C0" w:rsidP="003455C0">
      <w:pPr>
        <w:shd w:val="clear" w:color="auto" w:fill="FFFFFF"/>
        <w:spacing w:after="0" w:line="12" w:lineRule="atLeast"/>
        <w:rPr>
          <w:rFonts w:ascii="Trebuchet MS" w:eastAsia="Times New Roman" w:hAnsi="Trebuchet MS" w:cs="Times New Roman"/>
          <w:color w:val="707A7E"/>
          <w:sz w:val="18"/>
          <w:szCs w:val="18"/>
          <w:lang w:eastAsia="es-NI"/>
        </w:rPr>
      </w:pPr>
      <w:r w:rsidRPr="003455C0">
        <w:rPr>
          <w:rFonts w:ascii="Trebuchet MS" w:eastAsia="Times New Roman" w:hAnsi="Trebuchet MS" w:cs="Times New Roman"/>
          <w:color w:val="707A7E"/>
          <w:sz w:val="18"/>
          <w:szCs w:val="18"/>
          <w:lang w:eastAsia="es-NI"/>
        </w:rPr>
        <w:t>  </w:t>
      </w:r>
    </w:p>
    <w:p w:rsidR="003455C0" w:rsidRPr="003455C0" w:rsidRDefault="003455C0" w:rsidP="003455C0">
      <w:pPr>
        <w:shd w:val="clear" w:color="auto" w:fill="FFFFFF"/>
        <w:spacing w:after="150" w:line="270" w:lineRule="atLeast"/>
        <w:rPr>
          <w:rFonts w:ascii="Trebuchet MS" w:eastAsia="Times New Roman" w:hAnsi="Trebuchet MS" w:cs="Times New Roman"/>
          <w:color w:val="707A7E"/>
          <w:sz w:val="18"/>
          <w:szCs w:val="18"/>
          <w:lang w:eastAsia="es-NI"/>
        </w:rPr>
      </w:pPr>
      <w:r w:rsidRPr="003455C0">
        <w:rPr>
          <w:rFonts w:ascii="Trebuchet MS" w:eastAsia="Times New Roman" w:hAnsi="Trebuchet MS" w:cs="Times New Roman"/>
          <w:color w:val="707A7E"/>
          <w:sz w:val="18"/>
          <w:szCs w:val="18"/>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707A7E"/>
          <w:sz w:val="18"/>
          <w:szCs w:val="18"/>
          <w:lang w:eastAsia="es-NI"/>
        </w:rPr>
      </w:pPr>
      <w:r>
        <w:rPr>
          <w:rFonts w:ascii="Trebuchet MS" w:eastAsia="Times New Roman" w:hAnsi="Trebuchet MS" w:cs="Times New Roman"/>
          <w:noProof/>
          <w:color w:val="707A7E"/>
          <w:sz w:val="18"/>
          <w:szCs w:val="18"/>
          <w:lang w:val="fr-FR" w:eastAsia="fr-FR"/>
        </w:rPr>
        <w:drawing>
          <wp:inline distT="0" distB="0" distL="0" distR="0">
            <wp:extent cx="2743200" cy="1524000"/>
            <wp:effectExtent l="0" t="0" r="0" b="0"/>
            <wp:docPr id="2" name="Imagen 2" descr="http://www.hoy.com.ni/imgs/2013/02/288x318_1361848274_260213esttaller,phot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y.com.ni/imgs/2013/02/288x318_1361848274_260213esttaller,photo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1524000"/>
                    </a:xfrm>
                    <a:prstGeom prst="rect">
                      <a:avLst/>
                    </a:prstGeom>
                    <a:noFill/>
                    <a:ln>
                      <a:noFill/>
                    </a:ln>
                  </pic:spPr>
                </pic:pic>
              </a:graphicData>
            </a:graphic>
          </wp:inline>
        </w:drawing>
      </w:r>
    </w:p>
    <w:p w:rsidR="003455C0" w:rsidRPr="003455C0" w:rsidRDefault="003455C0" w:rsidP="003455C0">
      <w:pPr>
        <w:shd w:val="clear" w:color="auto" w:fill="FFFFFF"/>
        <w:spacing w:after="15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xml:space="preserve">La compañía francesa </w:t>
      </w:r>
      <w:proofErr w:type="spellStart"/>
      <w:r w:rsidRPr="003455C0">
        <w:rPr>
          <w:rFonts w:ascii="Trebuchet MS" w:eastAsia="Times New Roman" w:hAnsi="Trebuchet MS" w:cs="Times New Roman"/>
          <w:color w:val="000000"/>
          <w:sz w:val="20"/>
          <w:szCs w:val="20"/>
          <w:lang w:eastAsia="es-NI"/>
        </w:rPr>
        <w:t>K.danse</w:t>
      </w:r>
      <w:proofErr w:type="spellEnd"/>
      <w:r w:rsidRPr="003455C0">
        <w:rPr>
          <w:rFonts w:ascii="Trebuchet MS" w:eastAsia="Times New Roman" w:hAnsi="Trebuchet MS" w:cs="Times New Roman"/>
          <w:color w:val="000000"/>
          <w:sz w:val="20"/>
          <w:szCs w:val="20"/>
          <w:lang w:eastAsia="es-NI"/>
        </w:rPr>
        <w:t xml:space="preserve"> y su espectáculo Escales táctiles.</w:t>
      </w:r>
      <w:r w:rsidRPr="003455C0">
        <w:rPr>
          <w:rFonts w:ascii="Trebuchet MS" w:eastAsia="Times New Roman" w:hAnsi="Trebuchet MS" w:cs="Times New Roman"/>
          <w:color w:val="000000"/>
          <w:sz w:val="20"/>
          <w:szCs w:val="20"/>
          <w:lang w:eastAsia="es-NI"/>
        </w:rPr>
        <w:br/>
        <w:t>CORTESÍA</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HOY</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xml:space="preserve">Bailarines, artistas de audio visuales, músicos y actores pinoleros tendrán la oportunidad de aplicar a un taller intensivo de danza contemporánea y artes visuales, impartido por la compañía francesa </w:t>
      </w:r>
      <w:proofErr w:type="spellStart"/>
      <w:r w:rsidRPr="003455C0">
        <w:rPr>
          <w:rFonts w:ascii="Trebuchet MS" w:eastAsia="Times New Roman" w:hAnsi="Trebuchet MS" w:cs="Times New Roman"/>
          <w:color w:val="000000"/>
          <w:sz w:val="20"/>
          <w:szCs w:val="20"/>
          <w:lang w:eastAsia="es-NI"/>
        </w:rPr>
        <w:t>K.danse</w:t>
      </w:r>
      <w:proofErr w:type="spellEnd"/>
      <w:r w:rsidRPr="003455C0">
        <w:rPr>
          <w:rFonts w:ascii="Trebuchet MS" w:eastAsia="Times New Roman" w:hAnsi="Trebuchet MS" w:cs="Times New Roman"/>
          <w:color w:val="000000"/>
          <w:sz w:val="20"/>
          <w:szCs w:val="20"/>
          <w:lang w:eastAsia="es-NI"/>
        </w:rPr>
        <w:t>.</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xml:space="preserve">En el marco de la organización de la </w:t>
      </w:r>
      <w:proofErr w:type="spellStart"/>
      <w:r w:rsidRPr="003455C0">
        <w:rPr>
          <w:rFonts w:ascii="Trebuchet MS" w:eastAsia="Times New Roman" w:hAnsi="Trebuchet MS" w:cs="Times New Roman"/>
          <w:color w:val="000000"/>
          <w:sz w:val="20"/>
          <w:szCs w:val="20"/>
          <w:lang w:eastAsia="es-NI"/>
        </w:rPr>
        <w:t>Francofonía</w:t>
      </w:r>
      <w:proofErr w:type="spellEnd"/>
      <w:r w:rsidRPr="003455C0">
        <w:rPr>
          <w:rFonts w:ascii="Trebuchet MS" w:eastAsia="Times New Roman" w:hAnsi="Trebuchet MS" w:cs="Times New Roman"/>
          <w:color w:val="000000"/>
          <w:sz w:val="20"/>
          <w:szCs w:val="20"/>
          <w:lang w:eastAsia="es-NI"/>
        </w:rPr>
        <w:t xml:space="preserve"> 2013, se invita a participar en el taller. Esta agrupación se caracteriza por la creación coreográfica, desarrolla un lenguaje de movimientos contemporáneos a través de la confrontación entre el cuerpo físico y lo visual.</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Sus espectáculos cuestionan las fronteras entre la ficción y la realidad, la construcción social del cuerpo, y las estructuras psicológicas en las relaciones humanas.</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r w:rsidRPr="003455C0">
        <w:rPr>
          <w:rFonts w:ascii="Trebuchet MS" w:eastAsia="Times New Roman" w:hAnsi="Trebuchet MS" w:cs="Times New Roman"/>
          <w:color w:val="000000"/>
          <w:sz w:val="20"/>
          <w:szCs w:val="20"/>
          <w:lang w:eastAsia="es-NI"/>
        </w:rPr>
        <w:t> </w:t>
      </w:r>
    </w:p>
    <w:p w:rsidR="003455C0" w:rsidRPr="003455C0" w:rsidRDefault="003455C0" w:rsidP="003455C0">
      <w:pPr>
        <w:shd w:val="clear" w:color="auto" w:fill="FFFFFF"/>
        <w:spacing w:after="0" w:line="270" w:lineRule="atLeast"/>
        <w:rPr>
          <w:rFonts w:ascii="Trebuchet MS" w:eastAsia="Times New Roman" w:hAnsi="Trebuchet MS" w:cs="Times New Roman"/>
          <w:color w:val="000000"/>
          <w:sz w:val="20"/>
          <w:szCs w:val="20"/>
          <w:lang w:eastAsia="es-NI"/>
        </w:rPr>
      </w:pPr>
      <w:proofErr w:type="spellStart"/>
      <w:r w:rsidRPr="003455C0">
        <w:rPr>
          <w:rFonts w:ascii="Trebuchet MS" w:eastAsia="Times New Roman" w:hAnsi="Trebuchet MS" w:cs="Times New Roman"/>
          <w:color w:val="000000"/>
          <w:sz w:val="20"/>
          <w:szCs w:val="20"/>
          <w:lang w:eastAsia="es-NI"/>
        </w:rPr>
        <w:t>K.danse</w:t>
      </w:r>
      <w:proofErr w:type="spellEnd"/>
      <w:r w:rsidRPr="003455C0">
        <w:rPr>
          <w:rFonts w:ascii="Trebuchet MS" w:eastAsia="Times New Roman" w:hAnsi="Trebuchet MS" w:cs="Times New Roman"/>
          <w:color w:val="000000"/>
          <w:sz w:val="20"/>
          <w:szCs w:val="20"/>
          <w:lang w:eastAsia="es-NI"/>
        </w:rPr>
        <w:t xml:space="preserve"> llega a nuestro país para compartir un encuentro en el que explorará el proceso de creación de los artistas.</w:t>
      </w:r>
    </w:p>
    <w:p w:rsidR="003455C0" w:rsidRPr="003455C0" w:rsidRDefault="003455C0" w:rsidP="003455C0">
      <w:pPr>
        <w:numPr>
          <w:ilvl w:val="0"/>
          <w:numId w:val="1"/>
        </w:numPr>
        <w:pBdr>
          <w:bottom w:val="single" w:sz="36" w:space="4" w:color="000000"/>
        </w:pBdr>
        <w:shd w:val="clear" w:color="auto" w:fill="009BB2"/>
        <w:spacing w:before="100" w:beforeAutospacing="1" w:after="100" w:afterAutospacing="1" w:line="240" w:lineRule="atLeast"/>
        <w:ind w:left="-450"/>
        <w:outlineLvl w:val="0"/>
        <w:rPr>
          <w:rFonts w:ascii="Trebuchet MS" w:eastAsia="Times New Roman" w:hAnsi="Trebuchet MS" w:cs="Times New Roman"/>
          <w:color w:val="FFFFFF"/>
          <w:kern w:val="36"/>
          <w:sz w:val="21"/>
          <w:szCs w:val="21"/>
          <w:lang w:eastAsia="es-NI"/>
        </w:rPr>
      </w:pPr>
      <w:r w:rsidRPr="003455C0">
        <w:rPr>
          <w:rFonts w:ascii="Trebuchet MS" w:eastAsia="Times New Roman" w:hAnsi="Trebuchet MS" w:cs="Times New Roman"/>
          <w:color w:val="FFFFFF"/>
          <w:kern w:val="36"/>
          <w:sz w:val="21"/>
          <w:szCs w:val="21"/>
          <w:lang w:eastAsia="es-NI"/>
        </w:rPr>
        <w:t>INTERESADOS</w:t>
      </w:r>
    </w:p>
    <w:p w:rsidR="003455C0" w:rsidRPr="003455C0" w:rsidRDefault="003455C0" w:rsidP="003455C0">
      <w:pPr>
        <w:shd w:val="clear" w:color="auto" w:fill="FFFFFF"/>
        <w:spacing w:beforeAutospacing="1" w:after="0" w:afterAutospacing="1" w:line="336" w:lineRule="atLeast"/>
        <w:ind w:left="-450"/>
        <w:rPr>
          <w:rFonts w:ascii="Trebuchet MS" w:eastAsia="Times New Roman" w:hAnsi="Trebuchet MS" w:cs="Times New Roman"/>
          <w:color w:val="000000"/>
          <w:sz w:val="18"/>
          <w:szCs w:val="18"/>
          <w:lang w:eastAsia="es-NI"/>
        </w:rPr>
      </w:pPr>
      <w:r w:rsidRPr="003455C0">
        <w:rPr>
          <w:rFonts w:ascii="Trebuchet MS" w:eastAsia="Times New Roman" w:hAnsi="Trebuchet MS" w:cs="Times New Roman"/>
          <w:color w:val="000000"/>
          <w:sz w:val="18"/>
          <w:szCs w:val="18"/>
          <w:lang w:eastAsia="es-NI"/>
        </w:rPr>
        <w:t xml:space="preserve">Los interesados tienen hasta mañana para aplicar enviando sus currículos y una carta de intención al correo afconvocatoria@gmail.com. El taller tendrá lugar los días 6 y 7 de marzo, en horario de 9:00 </w:t>
      </w:r>
      <w:proofErr w:type="spellStart"/>
      <w:r w:rsidRPr="003455C0">
        <w:rPr>
          <w:rFonts w:ascii="Trebuchet MS" w:eastAsia="Times New Roman" w:hAnsi="Trebuchet MS" w:cs="Times New Roman"/>
          <w:color w:val="000000"/>
          <w:sz w:val="18"/>
          <w:szCs w:val="18"/>
          <w:lang w:eastAsia="es-NI"/>
        </w:rPr>
        <w:t>a.m</w:t>
      </w:r>
      <w:proofErr w:type="spellEnd"/>
      <w:r w:rsidRPr="003455C0">
        <w:rPr>
          <w:rFonts w:ascii="Trebuchet MS" w:eastAsia="Times New Roman" w:hAnsi="Trebuchet MS" w:cs="Times New Roman"/>
          <w:color w:val="000000"/>
          <w:sz w:val="18"/>
          <w:szCs w:val="18"/>
          <w:lang w:eastAsia="es-NI"/>
        </w:rPr>
        <w:t xml:space="preserve"> a 5:00 p.m. en la Alianza Francesa.</w:t>
      </w:r>
    </w:p>
    <w:p w:rsidR="003455C0" w:rsidRDefault="003455C0" w:rsidP="003455C0">
      <w:pPr>
        <w:rPr>
          <w:rFonts w:ascii="Arial" w:hAnsi="Arial" w:cs="Arial"/>
          <w:sz w:val="24"/>
        </w:rPr>
      </w:pPr>
      <w:r>
        <w:rPr>
          <w:rFonts w:ascii="Arial" w:hAnsi="Arial" w:cs="Arial"/>
          <w:sz w:val="24"/>
        </w:rPr>
        <w:t xml:space="preserve">*Ver noticia siguiendo este enlace: </w:t>
      </w:r>
      <w:hyperlink r:id="rId10" w:history="1">
        <w:r w:rsidRPr="00A022F3">
          <w:rPr>
            <w:rStyle w:val="Lienhypertexte"/>
            <w:rFonts w:ascii="Arial" w:hAnsi="Arial" w:cs="Arial"/>
            <w:sz w:val="24"/>
          </w:rPr>
          <w:t>http://www.hoy.com.ni/2013/02/26/estrellas/13462-a-moverse.html</w:t>
        </w:r>
      </w:hyperlink>
      <w:r>
        <w:rPr>
          <w:rFonts w:ascii="Arial" w:hAnsi="Arial" w:cs="Arial"/>
          <w:sz w:val="24"/>
        </w:rPr>
        <w:t xml:space="preserve"> </w:t>
      </w:r>
    </w:p>
    <w:p w:rsidR="003455C0" w:rsidRDefault="003455C0" w:rsidP="003455C0">
      <w:pPr>
        <w:jc w:val="both"/>
        <w:rPr>
          <w:rFonts w:ascii="Arial" w:hAnsi="Arial" w:cs="Arial"/>
          <w:sz w:val="24"/>
        </w:rPr>
      </w:pPr>
    </w:p>
    <w:p w:rsidR="003455C0" w:rsidRDefault="003455C0">
      <w:pPr>
        <w:rPr>
          <w:rFonts w:ascii="Arial" w:hAnsi="Arial" w:cs="Arial"/>
          <w:sz w:val="24"/>
        </w:rPr>
      </w:pPr>
      <w:r>
        <w:rPr>
          <w:rFonts w:ascii="Arial" w:hAnsi="Arial" w:cs="Arial"/>
          <w:sz w:val="24"/>
        </w:rPr>
        <w:br w:type="page"/>
      </w:r>
    </w:p>
    <w:p w:rsidR="003455C0" w:rsidRDefault="003455C0" w:rsidP="003455C0">
      <w:pPr>
        <w:jc w:val="both"/>
        <w:rPr>
          <w:rFonts w:ascii="Arial" w:hAnsi="Arial" w:cs="Arial"/>
          <w:sz w:val="24"/>
        </w:rPr>
      </w:pPr>
      <w:r>
        <w:rPr>
          <w:rFonts w:ascii="Arial" w:hAnsi="Arial" w:cs="Arial"/>
          <w:sz w:val="24"/>
        </w:rPr>
        <w:t>2) El Nuevo Diario</w:t>
      </w:r>
    </w:p>
    <w:p w:rsidR="003455C0" w:rsidRDefault="003455C0" w:rsidP="003455C0">
      <w:pPr>
        <w:jc w:val="both"/>
        <w:rPr>
          <w:rFonts w:ascii="Arial" w:hAnsi="Arial" w:cs="Arial"/>
          <w:sz w:val="24"/>
        </w:rPr>
      </w:pPr>
      <w:r>
        <w:rPr>
          <w:rFonts w:ascii="Arial" w:hAnsi="Arial" w:cs="Arial"/>
          <w:sz w:val="24"/>
        </w:rPr>
        <w:t>Fecha de publicación: 1ero de marzo</w:t>
      </w:r>
    </w:p>
    <w:p w:rsidR="003455C0" w:rsidRDefault="003455C0" w:rsidP="003455C0">
      <w:r>
        <w:rPr>
          <w:rFonts w:ascii="Georgia" w:hAnsi="Georgia"/>
          <w:color w:val="9F9F9F"/>
          <w:sz w:val="18"/>
          <w:szCs w:val="18"/>
          <w:shd w:val="clear" w:color="auto" w:fill="FFFFFF"/>
        </w:rPr>
        <w:t>Managua, Nicaragua</w:t>
      </w:r>
      <w:r>
        <w:rPr>
          <w:rStyle w:val="apple-converted-space"/>
          <w:rFonts w:ascii="Georgia" w:hAnsi="Georgia"/>
          <w:color w:val="9F9F9F"/>
          <w:sz w:val="18"/>
          <w:szCs w:val="18"/>
          <w:shd w:val="clear" w:color="auto" w:fill="FFFFFF"/>
        </w:rPr>
        <w:t> </w:t>
      </w:r>
      <w:r>
        <w:rPr>
          <w:rFonts w:ascii="Georgia" w:hAnsi="Georgia"/>
          <w:color w:val="9F9F9F"/>
          <w:sz w:val="18"/>
          <w:szCs w:val="18"/>
          <w:shd w:val="clear" w:color="auto" w:fill="FFFFFF"/>
        </w:rPr>
        <w:t>| elnuevodiario.com.ni</w:t>
      </w:r>
    </w:p>
    <w:p w:rsidR="003455C0" w:rsidRDefault="003455C0" w:rsidP="003455C0">
      <w:pPr>
        <w:pStyle w:val="Titre1"/>
        <w:shd w:val="clear" w:color="auto" w:fill="FFFFFF"/>
        <w:spacing w:before="0" w:beforeAutospacing="0" w:after="75" w:afterAutospacing="0"/>
        <w:rPr>
          <w:rFonts w:ascii="Arial" w:hAnsi="Arial" w:cs="Arial"/>
          <w:color w:val="12396B"/>
          <w:sz w:val="42"/>
          <w:szCs w:val="42"/>
        </w:rPr>
      </w:pPr>
      <w:r>
        <w:rPr>
          <w:rFonts w:ascii="Arial" w:hAnsi="Arial" w:cs="Arial"/>
          <w:color w:val="12396B"/>
          <w:sz w:val="42"/>
          <w:szCs w:val="42"/>
        </w:rPr>
        <w:t xml:space="preserve">Artes en saludo de la </w:t>
      </w:r>
      <w:proofErr w:type="spellStart"/>
      <w:r>
        <w:rPr>
          <w:rFonts w:ascii="Arial" w:hAnsi="Arial" w:cs="Arial"/>
          <w:color w:val="12396B"/>
          <w:sz w:val="42"/>
          <w:szCs w:val="42"/>
        </w:rPr>
        <w:t>francofonía</w:t>
      </w:r>
      <w:proofErr w:type="spellEnd"/>
    </w:p>
    <w:p w:rsidR="003455C0" w:rsidRDefault="003455C0" w:rsidP="003455C0">
      <w:pPr>
        <w:pStyle w:val="Titre3"/>
        <w:shd w:val="clear" w:color="auto" w:fill="FFFFFF"/>
        <w:spacing w:before="0"/>
        <w:rPr>
          <w:rFonts w:ascii="Arial" w:hAnsi="Arial" w:cs="Arial"/>
          <w:color w:val="35363E"/>
          <w:sz w:val="18"/>
          <w:szCs w:val="18"/>
        </w:rPr>
      </w:pPr>
      <w:r>
        <w:rPr>
          <w:rFonts w:ascii="Arial" w:hAnsi="Arial" w:cs="Arial"/>
          <w:color w:val="35363E"/>
          <w:sz w:val="18"/>
          <w:szCs w:val="18"/>
        </w:rPr>
        <w:t>Por</w:t>
      </w:r>
      <w:r>
        <w:rPr>
          <w:rStyle w:val="apple-converted-space"/>
          <w:rFonts w:ascii="Arial" w:hAnsi="Arial" w:cs="Arial"/>
          <w:color w:val="35363E"/>
          <w:sz w:val="18"/>
          <w:szCs w:val="18"/>
        </w:rPr>
        <w:t> </w:t>
      </w:r>
      <w:proofErr w:type="spellStart"/>
      <w:r>
        <w:rPr>
          <w:rStyle w:val="black"/>
          <w:rFonts w:ascii="Georgia" w:hAnsi="Georgia" w:cs="Arial"/>
          <w:color w:val="060606"/>
          <w:sz w:val="18"/>
          <w:szCs w:val="18"/>
        </w:rPr>
        <w:t>Letzira</w:t>
      </w:r>
      <w:proofErr w:type="spellEnd"/>
      <w:r>
        <w:rPr>
          <w:rStyle w:val="black"/>
          <w:rFonts w:ascii="Georgia" w:hAnsi="Georgia" w:cs="Arial"/>
          <w:color w:val="060606"/>
          <w:sz w:val="18"/>
          <w:szCs w:val="18"/>
        </w:rPr>
        <w:t xml:space="preserve"> Sevilla Bolaños</w:t>
      </w:r>
      <w:r>
        <w:rPr>
          <w:rStyle w:val="apple-converted-space"/>
          <w:rFonts w:ascii="Arial" w:hAnsi="Arial" w:cs="Arial"/>
          <w:color w:val="35363E"/>
          <w:sz w:val="18"/>
          <w:szCs w:val="18"/>
        </w:rPr>
        <w:t> </w:t>
      </w:r>
      <w:r>
        <w:rPr>
          <w:rFonts w:ascii="Arial" w:hAnsi="Arial" w:cs="Arial"/>
          <w:color w:val="35363E"/>
          <w:sz w:val="18"/>
          <w:szCs w:val="18"/>
        </w:rPr>
        <w:t>|</w:t>
      </w:r>
      <w:r>
        <w:rPr>
          <w:rStyle w:val="apple-converted-space"/>
          <w:rFonts w:ascii="Arial" w:hAnsi="Arial" w:cs="Arial"/>
          <w:color w:val="35363E"/>
          <w:sz w:val="18"/>
          <w:szCs w:val="18"/>
        </w:rPr>
        <w:t> </w:t>
      </w:r>
      <w:r>
        <w:rPr>
          <w:rStyle w:val="red"/>
          <w:rFonts w:ascii="Georgia" w:hAnsi="Georgia" w:cs="Arial"/>
          <w:color w:val="DD0909"/>
          <w:sz w:val="18"/>
          <w:szCs w:val="18"/>
        </w:rPr>
        <w:t>Variedades</w:t>
      </w:r>
    </w:p>
    <w:p w:rsidR="003455C0" w:rsidRDefault="003455C0" w:rsidP="003455C0">
      <w:pPr>
        <w:shd w:val="clear" w:color="auto" w:fill="FFFFFF"/>
        <w:rPr>
          <w:rFonts w:ascii="Georgia" w:hAnsi="Georgia" w:cs="Times New Roman"/>
          <w:color w:val="333333"/>
          <w:sz w:val="18"/>
          <w:szCs w:val="18"/>
        </w:rPr>
      </w:pPr>
      <w:r>
        <w:rPr>
          <w:rFonts w:ascii="Georgia" w:hAnsi="Georgia"/>
          <w:noProof/>
          <w:color w:val="333333"/>
          <w:sz w:val="18"/>
          <w:szCs w:val="18"/>
          <w:lang w:val="fr-FR" w:eastAsia="fr-FR"/>
        </w:rPr>
        <w:drawing>
          <wp:inline distT="0" distB="0" distL="0" distR="0">
            <wp:extent cx="6086475" cy="3429000"/>
            <wp:effectExtent l="0" t="0" r="9525" b="0"/>
            <wp:docPr id="3" name="Imagen 3" descr="Artes en saludo de la francofoní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tes en saludo de la francofoní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6475" cy="3429000"/>
                    </a:xfrm>
                    <a:prstGeom prst="rect">
                      <a:avLst/>
                    </a:prstGeom>
                    <a:noFill/>
                    <a:ln>
                      <a:noFill/>
                    </a:ln>
                  </pic:spPr>
                </pic:pic>
              </a:graphicData>
            </a:graphic>
          </wp:inline>
        </w:drawing>
      </w:r>
      <w:r>
        <w:rPr>
          <w:rFonts w:ascii="Georgia" w:hAnsi="Georgia"/>
          <w:color w:val="333333"/>
          <w:sz w:val="18"/>
          <w:szCs w:val="18"/>
        </w:rPr>
        <w:br w:type="textWrapping" w:clear="all"/>
      </w:r>
    </w:p>
    <w:p w:rsidR="003455C0" w:rsidRDefault="003455C0" w:rsidP="003455C0">
      <w:pPr>
        <w:shd w:val="clear" w:color="auto" w:fill="FFFFFF"/>
        <w:rPr>
          <w:rFonts w:ascii="Georgia" w:hAnsi="Georgia"/>
          <w:color w:val="000000"/>
          <w:sz w:val="27"/>
          <w:szCs w:val="27"/>
        </w:rPr>
      </w:pPr>
    </w:p>
    <w:p w:rsidR="003455C0" w:rsidRDefault="003455C0" w:rsidP="003455C0">
      <w:pPr>
        <w:shd w:val="clear" w:color="auto" w:fill="FFFFFF"/>
        <w:rPr>
          <w:ins w:id="1" w:author="Unknown"/>
          <w:rFonts w:ascii="Georgia" w:hAnsi="Georgia"/>
          <w:color w:val="000000"/>
          <w:sz w:val="27"/>
          <w:szCs w:val="27"/>
        </w:rPr>
      </w:pPr>
    </w:p>
    <w:p w:rsidR="003455C0" w:rsidRDefault="003455C0" w:rsidP="003455C0">
      <w:pPr>
        <w:shd w:val="clear" w:color="auto" w:fill="FFFFFF"/>
        <w:rPr>
          <w:ins w:id="2" w:author="Unknown"/>
          <w:rFonts w:ascii="Georgia" w:hAnsi="Georgia"/>
          <w:color w:val="000000"/>
          <w:sz w:val="27"/>
          <w:szCs w:val="27"/>
        </w:rPr>
      </w:pPr>
    </w:p>
    <w:p w:rsidR="003455C0" w:rsidRDefault="003455C0" w:rsidP="003455C0">
      <w:pPr>
        <w:pStyle w:val="NormalWeb"/>
        <w:shd w:val="clear" w:color="auto" w:fill="FFFFFF"/>
        <w:spacing w:before="0" w:beforeAutospacing="0" w:after="225" w:afterAutospacing="0"/>
        <w:ind w:left="1500"/>
        <w:rPr>
          <w:ins w:id="3" w:author="Unknown"/>
          <w:rFonts w:ascii="Georgia" w:hAnsi="Georgia"/>
          <w:color w:val="333333"/>
          <w:sz w:val="21"/>
          <w:szCs w:val="21"/>
        </w:rPr>
      </w:pPr>
      <w:ins w:id="4" w:author="Unknown">
        <w:r>
          <w:rPr>
            <w:rFonts w:ascii="Georgia" w:hAnsi="Georgia"/>
            <w:color w:val="333333"/>
            <w:sz w:val="21"/>
            <w:szCs w:val="21"/>
          </w:rPr>
          <w:t xml:space="preserve">En la víspera de la celebración del francés como lengua que une a 900 millones de personas en el mundo, en Nicaragua la Alianza Francesa está preparando una serie de actividades para saludar la </w:t>
        </w:r>
        <w:proofErr w:type="spellStart"/>
        <w:r>
          <w:rPr>
            <w:rFonts w:ascii="Georgia" w:hAnsi="Georgia"/>
            <w:color w:val="333333"/>
            <w:sz w:val="21"/>
            <w:szCs w:val="21"/>
          </w:rPr>
          <w:t>francofonía</w:t>
        </w:r>
        <w:proofErr w:type="spellEnd"/>
        <w:r>
          <w:rPr>
            <w:rFonts w:ascii="Georgia" w:hAnsi="Georgia"/>
            <w:color w:val="333333"/>
            <w:sz w:val="21"/>
            <w:szCs w:val="21"/>
          </w:rPr>
          <w:t>, y entre ellas destaca un taller intensivo de danza contemporánea y artes digitales.</w:t>
        </w:r>
      </w:ins>
    </w:p>
    <w:p w:rsidR="003455C0" w:rsidRDefault="003455C0" w:rsidP="003455C0">
      <w:pPr>
        <w:pStyle w:val="NormalWeb"/>
        <w:shd w:val="clear" w:color="auto" w:fill="FFFFFF"/>
        <w:spacing w:before="0" w:beforeAutospacing="0" w:after="225" w:afterAutospacing="0"/>
        <w:ind w:left="1500"/>
        <w:rPr>
          <w:ins w:id="5" w:author="Unknown"/>
          <w:rFonts w:ascii="Georgia" w:hAnsi="Georgia"/>
          <w:color w:val="333333"/>
          <w:sz w:val="21"/>
          <w:szCs w:val="21"/>
        </w:rPr>
      </w:pPr>
      <w:ins w:id="6" w:author="Unknown">
        <w:r>
          <w:rPr>
            <w:rFonts w:ascii="Georgia" w:hAnsi="Georgia"/>
            <w:color w:val="333333"/>
            <w:sz w:val="21"/>
            <w:szCs w:val="21"/>
          </w:rPr>
          <w:t xml:space="preserve">Con el fin de que este espacio didáctico sea exitoso ha hecho una convocatoria abierta en la que invita a bailarines profesionales, actores, músicos y artistas audiovisuales a participar en dicho taller que será impartido por la compañía francesa </w:t>
        </w:r>
        <w:proofErr w:type="spellStart"/>
        <w:r>
          <w:rPr>
            <w:rFonts w:ascii="Georgia" w:hAnsi="Georgia"/>
            <w:color w:val="333333"/>
            <w:sz w:val="21"/>
            <w:szCs w:val="21"/>
          </w:rPr>
          <w:t>K.danse</w:t>
        </w:r>
        <w:proofErr w:type="spellEnd"/>
        <w:r>
          <w:rPr>
            <w:rFonts w:ascii="Georgia" w:hAnsi="Georgia"/>
            <w:color w:val="333333"/>
            <w:sz w:val="21"/>
            <w:szCs w:val="21"/>
          </w:rPr>
          <w:t>.</w:t>
        </w:r>
      </w:ins>
    </w:p>
    <w:p w:rsidR="003455C0" w:rsidRDefault="003455C0" w:rsidP="003455C0">
      <w:pPr>
        <w:pStyle w:val="NormalWeb"/>
        <w:shd w:val="clear" w:color="auto" w:fill="FFFFFF"/>
        <w:spacing w:before="0" w:beforeAutospacing="0" w:after="225" w:afterAutospacing="0"/>
        <w:ind w:left="1500"/>
        <w:rPr>
          <w:ins w:id="7" w:author="Unknown"/>
          <w:rFonts w:ascii="Georgia" w:hAnsi="Georgia"/>
          <w:color w:val="333333"/>
          <w:sz w:val="21"/>
          <w:szCs w:val="21"/>
        </w:rPr>
      </w:pPr>
      <w:ins w:id="8" w:author="Unknown">
        <w:r>
          <w:rPr>
            <w:rFonts w:ascii="Georgia" w:hAnsi="Georgia"/>
            <w:color w:val="333333"/>
            <w:sz w:val="21"/>
            <w:szCs w:val="21"/>
          </w:rPr>
          <w:t>Los interesados tienen la oportunidad de presentar su candidatura hasta el día viernes primero de marzo en horas de la mañana al correo: afconvocatoria@gmail.com. El cupo es limitado.</w:t>
        </w:r>
      </w:ins>
    </w:p>
    <w:p w:rsidR="003455C0" w:rsidRDefault="003455C0" w:rsidP="003455C0">
      <w:pPr>
        <w:pStyle w:val="NormalWeb"/>
        <w:shd w:val="clear" w:color="auto" w:fill="FFFFFF"/>
        <w:spacing w:before="0" w:beforeAutospacing="0" w:after="225" w:afterAutospacing="0"/>
        <w:ind w:left="1500"/>
        <w:rPr>
          <w:ins w:id="9" w:author="Unknown"/>
          <w:rFonts w:ascii="Georgia" w:hAnsi="Georgia"/>
          <w:color w:val="333333"/>
          <w:sz w:val="21"/>
          <w:szCs w:val="21"/>
        </w:rPr>
      </w:pPr>
      <w:ins w:id="10" w:author="Unknown">
        <w:r>
          <w:rPr>
            <w:rFonts w:ascii="Georgia" w:hAnsi="Georgia"/>
            <w:color w:val="333333"/>
            <w:sz w:val="21"/>
            <w:szCs w:val="21"/>
          </w:rPr>
          <w:t xml:space="preserve">Es importante destacar que el taller se realizará el 6 y 7 de marzo, en horario de 9:00 de la mañana a 5:00 de la tarde en las instalaciones de la Alianza Francesa de Managua. Lo mejor de esta iniciativa es que los conocimientos que los artistas nicaragüenses aprendan durante estos dos días los pondrán práctica sobre el escenario, a través de un espectáculo en vivo que se realizará el sábado 9 de marzo con el que se dará por inaugurada la celebración de la </w:t>
        </w:r>
        <w:proofErr w:type="spellStart"/>
        <w:r>
          <w:rPr>
            <w:rFonts w:ascii="Georgia" w:hAnsi="Georgia"/>
            <w:color w:val="333333"/>
            <w:sz w:val="21"/>
            <w:szCs w:val="21"/>
          </w:rPr>
          <w:t>Francofonía</w:t>
        </w:r>
        <w:proofErr w:type="spellEnd"/>
        <w:r>
          <w:rPr>
            <w:rFonts w:ascii="Georgia" w:hAnsi="Georgia"/>
            <w:color w:val="333333"/>
            <w:sz w:val="21"/>
            <w:szCs w:val="21"/>
          </w:rPr>
          <w:t xml:space="preserve"> 2013.</w:t>
        </w:r>
      </w:ins>
    </w:p>
    <w:p w:rsidR="003455C0" w:rsidRDefault="003455C0" w:rsidP="003455C0">
      <w:pPr>
        <w:pStyle w:val="NormalWeb"/>
        <w:shd w:val="clear" w:color="auto" w:fill="FFFFFF"/>
        <w:spacing w:before="0" w:beforeAutospacing="0" w:after="225" w:afterAutospacing="0"/>
        <w:ind w:left="1500"/>
        <w:rPr>
          <w:ins w:id="11" w:author="Unknown"/>
          <w:rFonts w:ascii="Georgia" w:hAnsi="Georgia"/>
          <w:color w:val="333333"/>
          <w:sz w:val="21"/>
          <w:szCs w:val="21"/>
        </w:rPr>
      </w:pPr>
      <w:ins w:id="12" w:author="Unknown">
        <w:r>
          <w:rPr>
            <w:rFonts w:ascii="Georgia" w:hAnsi="Georgia"/>
            <w:color w:val="333333"/>
            <w:sz w:val="21"/>
            <w:szCs w:val="21"/>
          </w:rPr>
          <w:t>Quienes apliquen para el taller y sean seleccionados serán contactados por la Alianza Francesa de Managua, el viernes 1ero de marzo.</w:t>
        </w:r>
      </w:ins>
    </w:p>
    <w:p w:rsidR="003455C0" w:rsidRDefault="003455C0" w:rsidP="003455C0">
      <w:pPr>
        <w:pStyle w:val="NormalWeb"/>
        <w:shd w:val="clear" w:color="auto" w:fill="FFFFFF"/>
        <w:spacing w:before="0" w:beforeAutospacing="0" w:after="225" w:afterAutospacing="0"/>
        <w:ind w:left="1500"/>
        <w:rPr>
          <w:ins w:id="13" w:author="Unknown"/>
          <w:rFonts w:ascii="Georgia" w:hAnsi="Georgia"/>
          <w:color w:val="333333"/>
          <w:sz w:val="21"/>
          <w:szCs w:val="21"/>
        </w:rPr>
      </w:pPr>
      <w:ins w:id="14" w:author="Unknown">
        <w:r>
          <w:rPr>
            <w:rFonts w:ascii="Georgia" w:hAnsi="Georgia"/>
            <w:color w:val="333333"/>
            <w:sz w:val="21"/>
            <w:szCs w:val="21"/>
          </w:rPr>
          <w:t> </w:t>
        </w:r>
      </w:ins>
    </w:p>
    <w:p w:rsidR="003455C0" w:rsidRDefault="003455C0" w:rsidP="003455C0">
      <w:pPr>
        <w:pStyle w:val="Titre2"/>
        <w:shd w:val="clear" w:color="auto" w:fill="FFFFFF"/>
        <w:spacing w:before="0" w:after="300"/>
        <w:ind w:left="2775"/>
        <w:rPr>
          <w:ins w:id="15" w:author="Unknown"/>
          <w:rFonts w:ascii="Georgia" w:hAnsi="Georgia"/>
          <w:color w:val="000000"/>
          <w:sz w:val="24"/>
          <w:szCs w:val="24"/>
        </w:rPr>
      </w:pPr>
      <w:proofErr w:type="spellStart"/>
      <w:ins w:id="16" w:author="Unknown">
        <w:r>
          <w:rPr>
            <w:rFonts w:ascii="Georgia" w:hAnsi="Georgia"/>
            <w:color w:val="000000"/>
            <w:sz w:val="24"/>
            <w:szCs w:val="24"/>
          </w:rPr>
          <w:t>K.danse</w:t>
        </w:r>
        <w:proofErr w:type="spellEnd"/>
      </w:ins>
    </w:p>
    <w:p w:rsidR="003455C0" w:rsidRDefault="003455C0" w:rsidP="003455C0">
      <w:pPr>
        <w:pStyle w:val="NormalWeb"/>
        <w:shd w:val="clear" w:color="auto" w:fill="FFFFFF"/>
        <w:spacing w:before="0" w:beforeAutospacing="0" w:after="225" w:afterAutospacing="0"/>
        <w:ind w:left="1500"/>
        <w:rPr>
          <w:ins w:id="17" w:author="Unknown"/>
          <w:rFonts w:ascii="Georgia" w:hAnsi="Georgia"/>
          <w:color w:val="333333"/>
          <w:sz w:val="21"/>
          <w:szCs w:val="21"/>
        </w:rPr>
      </w:pPr>
      <w:ins w:id="18" w:author="Unknown">
        <w:r>
          <w:rPr>
            <w:rFonts w:ascii="Georgia" w:hAnsi="Georgia"/>
            <w:color w:val="333333"/>
            <w:sz w:val="21"/>
            <w:szCs w:val="21"/>
          </w:rPr>
          <w:t xml:space="preserve">La compañía </w:t>
        </w:r>
        <w:proofErr w:type="spellStart"/>
        <w:r>
          <w:rPr>
            <w:rFonts w:ascii="Georgia" w:hAnsi="Georgia"/>
            <w:color w:val="333333"/>
            <w:sz w:val="21"/>
            <w:szCs w:val="21"/>
          </w:rPr>
          <w:t>K.danse</w:t>
        </w:r>
        <w:proofErr w:type="spellEnd"/>
        <w:r>
          <w:rPr>
            <w:rFonts w:ascii="Georgia" w:hAnsi="Georgia"/>
            <w:color w:val="333333"/>
            <w:sz w:val="21"/>
            <w:szCs w:val="21"/>
          </w:rPr>
          <w:t xml:space="preserve"> lleva a cabo en Francia y en el extranjero desde 2001, una importante labor de creación y difusión de espectáculos y actuaciones in situ.</w:t>
        </w:r>
      </w:ins>
    </w:p>
    <w:p w:rsidR="003455C0" w:rsidRDefault="003455C0" w:rsidP="003455C0">
      <w:pPr>
        <w:pStyle w:val="NormalWeb"/>
        <w:shd w:val="clear" w:color="auto" w:fill="FFFFFF"/>
        <w:spacing w:before="0" w:beforeAutospacing="0" w:after="225" w:afterAutospacing="0"/>
        <w:ind w:left="1500"/>
        <w:rPr>
          <w:ins w:id="19" w:author="Unknown"/>
          <w:rFonts w:ascii="Georgia" w:hAnsi="Georgia"/>
          <w:color w:val="333333"/>
          <w:sz w:val="21"/>
          <w:szCs w:val="21"/>
        </w:rPr>
      </w:pPr>
      <w:ins w:id="20" w:author="Unknown">
        <w:r>
          <w:rPr>
            <w:rFonts w:ascii="Georgia" w:hAnsi="Georgia"/>
            <w:color w:val="333333"/>
            <w:sz w:val="21"/>
            <w:szCs w:val="21"/>
          </w:rPr>
          <w:t xml:space="preserve">Paralelamente a sus producciones, ellos </w:t>
        </w:r>
        <w:proofErr w:type="spellStart"/>
        <w:r>
          <w:rPr>
            <w:rFonts w:ascii="Georgia" w:hAnsi="Georgia"/>
            <w:color w:val="333333"/>
            <w:sz w:val="21"/>
            <w:szCs w:val="21"/>
          </w:rPr>
          <w:t>desarrollanun</w:t>
        </w:r>
        <w:proofErr w:type="spellEnd"/>
        <w:r>
          <w:rPr>
            <w:rFonts w:ascii="Georgia" w:hAnsi="Georgia"/>
            <w:color w:val="333333"/>
            <w:sz w:val="21"/>
            <w:szCs w:val="21"/>
          </w:rPr>
          <w:t xml:space="preserve"> trabajo de mediación específico a través de talleres creativos realizados con aficionados y profesionales de diferentes orígenes, edades, culturas y disciplinas.</w:t>
        </w:r>
      </w:ins>
    </w:p>
    <w:p w:rsidR="003455C0" w:rsidRDefault="003455C0" w:rsidP="003455C0">
      <w:pPr>
        <w:pStyle w:val="NormalWeb"/>
        <w:shd w:val="clear" w:color="auto" w:fill="FFFFFF"/>
        <w:spacing w:before="0" w:beforeAutospacing="0" w:after="225" w:afterAutospacing="0"/>
        <w:ind w:left="1500"/>
        <w:rPr>
          <w:ins w:id="21" w:author="Unknown"/>
          <w:rFonts w:ascii="Georgia" w:hAnsi="Georgia"/>
          <w:color w:val="333333"/>
          <w:sz w:val="21"/>
          <w:szCs w:val="21"/>
        </w:rPr>
      </w:pPr>
      <w:ins w:id="22" w:author="Unknown">
        <w:r>
          <w:rPr>
            <w:rFonts w:ascii="Georgia" w:hAnsi="Georgia"/>
            <w:color w:val="333333"/>
            <w:sz w:val="21"/>
            <w:szCs w:val="21"/>
          </w:rPr>
          <w:t>También desarrolla proyectos de colaboración multidisciplinario.</w:t>
        </w:r>
      </w:ins>
    </w:p>
    <w:p w:rsidR="003455C0" w:rsidRDefault="003455C0" w:rsidP="003455C0">
      <w:pPr>
        <w:jc w:val="both"/>
        <w:rPr>
          <w:rFonts w:ascii="Arial" w:hAnsi="Arial" w:cs="Arial"/>
          <w:sz w:val="24"/>
        </w:rPr>
      </w:pPr>
    </w:p>
    <w:p w:rsidR="003455C0" w:rsidRDefault="003455C0" w:rsidP="003455C0">
      <w:pPr>
        <w:jc w:val="both"/>
        <w:rPr>
          <w:rFonts w:ascii="Arial" w:hAnsi="Arial" w:cs="Arial"/>
          <w:sz w:val="24"/>
        </w:rPr>
      </w:pPr>
      <w:r>
        <w:rPr>
          <w:rFonts w:ascii="Arial" w:hAnsi="Arial" w:cs="Arial"/>
          <w:sz w:val="24"/>
        </w:rPr>
        <w:t>*Ver noticia en el siguiente enlace:</w:t>
      </w:r>
    </w:p>
    <w:p w:rsidR="003455C0" w:rsidRDefault="008E30B9" w:rsidP="003455C0">
      <w:pPr>
        <w:jc w:val="both"/>
        <w:rPr>
          <w:rFonts w:ascii="Arial" w:hAnsi="Arial" w:cs="Arial"/>
          <w:sz w:val="24"/>
        </w:rPr>
      </w:pPr>
      <w:hyperlink r:id="rId12" w:history="1">
        <w:r w:rsidR="003455C0" w:rsidRPr="00A022F3">
          <w:rPr>
            <w:rStyle w:val="Lienhypertexte"/>
            <w:rFonts w:ascii="Arial" w:hAnsi="Arial" w:cs="Arial"/>
            <w:sz w:val="24"/>
          </w:rPr>
          <w:t>http://www.elnuevodiario.com.ni/variedades/279142-artes-saludo-de-francofonia</w:t>
        </w:r>
      </w:hyperlink>
    </w:p>
    <w:p w:rsidR="003455C0" w:rsidRDefault="003455C0">
      <w:pPr>
        <w:rPr>
          <w:rFonts w:ascii="Arial" w:hAnsi="Arial" w:cs="Arial"/>
          <w:sz w:val="24"/>
        </w:rPr>
      </w:pPr>
      <w:r>
        <w:rPr>
          <w:rFonts w:ascii="Arial" w:hAnsi="Arial" w:cs="Arial"/>
          <w:sz w:val="24"/>
        </w:rPr>
        <w:br w:type="page"/>
      </w:r>
    </w:p>
    <w:p w:rsidR="003455C0" w:rsidRDefault="003455C0" w:rsidP="003455C0">
      <w:pPr>
        <w:jc w:val="both"/>
        <w:rPr>
          <w:rFonts w:ascii="Arial" w:hAnsi="Arial" w:cs="Arial"/>
          <w:b/>
          <w:sz w:val="24"/>
        </w:rPr>
      </w:pPr>
      <w:r>
        <w:rPr>
          <w:rFonts w:ascii="Arial" w:hAnsi="Arial" w:cs="Arial"/>
          <w:b/>
          <w:sz w:val="24"/>
        </w:rPr>
        <w:t>Invitación al evento</w:t>
      </w:r>
    </w:p>
    <w:p w:rsidR="003455C0" w:rsidRDefault="003455C0" w:rsidP="003455C0">
      <w:pPr>
        <w:jc w:val="both"/>
        <w:rPr>
          <w:rFonts w:ascii="Arial" w:hAnsi="Arial" w:cs="Arial"/>
          <w:sz w:val="24"/>
        </w:rPr>
      </w:pPr>
      <w:r>
        <w:rPr>
          <w:rFonts w:ascii="Arial" w:hAnsi="Arial" w:cs="Arial"/>
          <w:sz w:val="24"/>
        </w:rPr>
        <w:t>1) La Prensa</w:t>
      </w:r>
    </w:p>
    <w:p w:rsidR="003455C0" w:rsidRDefault="003455C0" w:rsidP="003455C0">
      <w:pPr>
        <w:jc w:val="both"/>
        <w:rPr>
          <w:rFonts w:ascii="Arial" w:hAnsi="Arial" w:cs="Arial"/>
          <w:sz w:val="24"/>
        </w:rPr>
      </w:pPr>
      <w:r>
        <w:rPr>
          <w:rFonts w:ascii="Arial" w:hAnsi="Arial" w:cs="Arial"/>
          <w:sz w:val="24"/>
        </w:rPr>
        <w:t>Fecha de publicación: 7 de marzo</w:t>
      </w:r>
    </w:p>
    <w:p w:rsidR="003455C0" w:rsidRDefault="003455C0" w:rsidP="003455C0">
      <w:pPr>
        <w:pStyle w:val="Titre1"/>
        <w:spacing w:before="0" w:beforeAutospacing="0" w:after="0" w:afterAutospacing="0"/>
        <w:rPr>
          <w:b w:val="0"/>
          <w:bCs w:val="0"/>
          <w:color w:val="000000"/>
          <w:sz w:val="42"/>
          <w:szCs w:val="42"/>
        </w:rPr>
      </w:pPr>
      <w:r>
        <w:rPr>
          <w:b w:val="0"/>
          <w:bCs w:val="0"/>
          <w:color w:val="000000"/>
          <w:sz w:val="42"/>
          <w:szCs w:val="42"/>
        </w:rPr>
        <w:t>Llega el acordeón francés</w:t>
      </w:r>
    </w:p>
    <w:p w:rsidR="003455C0" w:rsidRDefault="003455C0" w:rsidP="003455C0">
      <w:pPr>
        <w:rPr>
          <w:rFonts w:ascii="Verdana" w:hAnsi="Verdana"/>
          <w:color w:val="666666"/>
          <w:sz w:val="17"/>
          <w:szCs w:val="17"/>
        </w:rPr>
      </w:pPr>
      <w:r>
        <w:rPr>
          <w:rFonts w:ascii="Verdana" w:hAnsi="Verdana"/>
          <w:color w:val="666666"/>
          <w:sz w:val="17"/>
          <w:szCs w:val="17"/>
        </w:rPr>
        <w:t>Valorar:</w:t>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14" name="Imagen 14" descr="Sin Inter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 descr="Sin Interé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13" name="Imagen 13" descr="Poco Interes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 descr="Poco Interesa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12" name="Imagen 12" descr="De inter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 descr="De interé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11" name="Imagen 11" descr="Muy interesa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 descr="Muy interesa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10" name="Imagen 10" descr="Imprescind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 descr="Imprescindibl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rsidR="003455C0" w:rsidRDefault="003455C0" w:rsidP="003455C0">
      <w:pPr>
        <w:rPr>
          <w:rFonts w:ascii="Verdana" w:hAnsi="Verdana"/>
          <w:color w:val="666666"/>
          <w:sz w:val="17"/>
          <w:szCs w:val="17"/>
        </w:rPr>
      </w:pPr>
      <w:r>
        <w:rPr>
          <w:rFonts w:ascii="Verdana" w:hAnsi="Verdana"/>
          <w:color w:val="666666"/>
          <w:sz w:val="17"/>
          <w:szCs w:val="17"/>
        </w:rPr>
        <w:t>Resultados:</w:t>
      </w:r>
    </w:p>
    <w:p w:rsidR="003455C0" w:rsidRDefault="003455C0" w:rsidP="003455C0">
      <w:pPr>
        <w:rPr>
          <w:rFonts w:ascii="Verdana" w:hAnsi="Verdana"/>
          <w:color w:val="666666"/>
          <w:sz w:val="17"/>
          <w:szCs w:val="17"/>
        </w:rPr>
      </w:pPr>
      <w:r>
        <w:rPr>
          <w:rFonts w:ascii="Verdana" w:hAnsi="Verdana"/>
          <w:noProof/>
          <w:color w:val="666666"/>
          <w:sz w:val="17"/>
          <w:szCs w:val="17"/>
          <w:lang w:val="fr-FR" w:eastAsia="fr-FR"/>
        </w:rPr>
        <w:drawing>
          <wp:inline distT="0" distB="0" distL="0" distR="0">
            <wp:extent cx="114300" cy="114300"/>
            <wp:effectExtent l="0" t="0" r="0" b="0"/>
            <wp:docPr id="9" name="Imagen 9" descr="http://www.laprensa.com.ni/imgs/star_em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aprensa.com.ni/imgs/star_empt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8" name="Imagen 8" descr="http://www.laprensa.com.ni/imgs/star_em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aprensa.com.ni/imgs/star_empt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7" name="Imagen 7" descr="http://www.laprensa.com.ni/imgs/star_em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laprensa.com.ni/imgs/star_empt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6" name="Imagen 6" descr="http://www.laprensa.com.ni/imgs/star_em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laprensa.com.ni/imgs/star_empt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Pr>
          <w:rStyle w:val="apple-converted-space"/>
          <w:rFonts w:ascii="Verdana" w:hAnsi="Verdana"/>
          <w:color w:val="666666"/>
          <w:sz w:val="17"/>
          <w:szCs w:val="17"/>
        </w:rPr>
        <w:t> </w:t>
      </w:r>
      <w:r>
        <w:rPr>
          <w:rFonts w:ascii="Verdana" w:hAnsi="Verdana"/>
          <w:noProof/>
          <w:color w:val="666666"/>
          <w:sz w:val="17"/>
          <w:szCs w:val="17"/>
          <w:lang w:val="fr-FR" w:eastAsia="fr-FR"/>
        </w:rPr>
        <w:drawing>
          <wp:inline distT="0" distB="0" distL="0" distR="0">
            <wp:extent cx="114300" cy="114300"/>
            <wp:effectExtent l="0" t="0" r="0" b="0"/>
            <wp:docPr id="5" name="Imagen 5" descr="http://www.laprensa.com.ni/imgs/star_emp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laprensa.com.ni/imgs/star_empty.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p w:rsidR="003455C0" w:rsidRDefault="003455C0" w:rsidP="003455C0">
      <w:pPr>
        <w:rPr>
          <w:rFonts w:ascii="Verdana" w:hAnsi="Verdana"/>
          <w:color w:val="666666"/>
          <w:sz w:val="17"/>
          <w:szCs w:val="17"/>
        </w:rPr>
      </w:pPr>
      <w:r>
        <w:rPr>
          <w:rFonts w:ascii="Verdana" w:hAnsi="Verdana"/>
          <w:color w:val="666666"/>
          <w:sz w:val="17"/>
          <w:szCs w:val="17"/>
        </w:rPr>
        <w:t> </w:t>
      </w:r>
      <w:r>
        <w:rPr>
          <w:rStyle w:val="apple-converted-space"/>
          <w:rFonts w:ascii="Verdana" w:hAnsi="Verdana"/>
          <w:color w:val="666666"/>
          <w:sz w:val="17"/>
          <w:szCs w:val="17"/>
        </w:rPr>
        <w:t> </w:t>
      </w:r>
      <w:r>
        <w:rPr>
          <w:rStyle w:val="nobold"/>
          <w:rFonts w:ascii="Verdana" w:hAnsi="Verdana"/>
          <w:color w:val="666666"/>
          <w:sz w:val="17"/>
          <w:szCs w:val="17"/>
        </w:rPr>
        <w:t>0 votos</w:t>
      </w:r>
    </w:p>
    <w:p w:rsidR="003455C0" w:rsidRDefault="003455C0" w:rsidP="003455C0">
      <w:pPr>
        <w:shd w:val="clear" w:color="auto" w:fill="E8F0F9"/>
        <w:textAlignment w:val="center"/>
        <w:rPr>
          <w:rFonts w:ascii="Verdana" w:hAnsi="Verdana"/>
          <w:color w:val="777777"/>
          <w:sz w:val="17"/>
          <w:szCs w:val="17"/>
        </w:rPr>
      </w:pPr>
      <w:r>
        <w:rPr>
          <w:rStyle w:val="apple-converted-space"/>
          <w:rFonts w:ascii="Verdana" w:hAnsi="Verdana"/>
          <w:color w:val="777777"/>
          <w:sz w:val="17"/>
          <w:szCs w:val="17"/>
        </w:rPr>
        <w:t>  </w:t>
      </w:r>
    </w:p>
    <w:p w:rsidR="003455C0" w:rsidRDefault="003455C0" w:rsidP="003455C0">
      <w:pPr>
        <w:rPr>
          <w:rFonts w:ascii="Times New Roman" w:hAnsi="Times New Roman"/>
          <w:sz w:val="24"/>
          <w:szCs w:val="24"/>
        </w:rPr>
      </w:pPr>
      <w:r>
        <w:rPr>
          <w:rFonts w:ascii="Verdana" w:hAnsi="Verdana"/>
          <w:color w:val="777777"/>
          <w:sz w:val="17"/>
          <w:szCs w:val="17"/>
        </w:rPr>
        <w:t> </w:t>
      </w:r>
    </w:p>
    <w:p w:rsidR="003455C0" w:rsidRDefault="003455C0" w:rsidP="003455C0">
      <w:pPr>
        <w:numPr>
          <w:ilvl w:val="0"/>
          <w:numId w:val="2"/>
        </w:numPr>
        <w:spacing w:after="0" w:line="240" w:lineRule="auto"/>
        <w:ind w:left="225"/>
        <w:rPr>
          <w:rFonts w:ascii="Verdana" w:hAnsi="Verdana"/>
          <w:color w:val="252525"/>
          <w:sz w:val="18"/>
          <w:szCs w:val="18"/>
        </w:rPr>
      </w:pPr>
      <w:r>
        <w:rPr>
          <w:rFonts w:ascii="Verdana" w:hAnsi="Verdana"/>
          <w:color w:val="252525"/>
          <w:sz w:val="18"/>
          <w:szCs w:val="18"/>
        </w:rPr>
        <w:t>Anne Holst y Jean-Marc Matos, recrean espectáculos de danza</w:t>
      </w:r>
    </w:p>
    <w:p w:rsidR="003455C0" w:rsidRDefault="003455C0" w:rsidP="003455C0">
      <w:pPr>
        <w:rPr>
          <w:rFonts w:ascii="Verdana" w:hAnsi="Verdana"/>
          <w:color w:val="777777"/>
          <w:sz w:val="17"/>
          <w:szCs w:val="17"/>
        </w:rPr>
      </w:pPr>
      <w:r>
        <w:rPr>
          <w:rFonts w:ascii="Verdana" w:hAnsi="Verdana"/>
          <w:noProof/>
          <w:color w:val="777777"/>
          <w:sz w:val="17"/>
          <w:szCs w:val="17"/>
          <w:lang w:val="fr-FR" w:eastAsia="fr-FR"/>
        </w:rPr>
        <w:drawing>
          <wp:inline distT="0" distB="0" distL="0" distR="0">
            <wp:extent cx="2028825" cy="3028950"/>
            <wp:effectExtent l="0" t="0" r="9525" b="0"/>
            <wp:docPr id="4" name="Imagen 4" descr="http://imgs.laprensa.com.ni/2013/03/288x318_1362611409_070313LITAcordeo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gs.laprensa.com.ni/2013/03/288x318_1362611409_070313LITAcordeon0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8825" cy="3028950"/>
                    </a:xfrm>
                    <a:prstGeom prst="rect">
                      <a:avLst/>
                    </a:prstGeom>
                    <a:noFill/>
                    <a:ln>
                      <a:noFill/>
                    </a:ln>
                  </pic:spPr>
                </pic:pic>
              </a:graphicData>
            </a:graphic>
          </wp:inline>
        </w:drawing>
      </w:r>
    </w:p>
    <w:p w:rsidR="003455C0" w:rsidRDefault="003455C0" w:rsidP="003455C0">
      <w:pPr>
        <w:pStyle w:val="NormalWeb"/>
        <w:spacing w:before="0" w:beforeAutospacing="0" w:after="0" w:afterAutospacing="0" w:line="288" w:lineRule="atLeast"/>
        <w:rPr>
          <w:rFonts w:ascii="Verdana" w:hAnsi="Verdana"/>
          <w:color w:val="252525"/>
          <w:sz w:val="17"/>
          <w:szCs w:val="17"/>
        </w:rPr>
      </w:pPr>
      <w:r>
        <w:rPr>
          <w:rFonts w:ascii="Verdana" w:hAnsi="Verdana"/>
          <w:color w:val="252525"/>
          <w:sz w:val="17"/>
          <w:szCs w:val="17"/>
        </w:rPr>
        <w:t>Con danza y música inician las celebraciones francófonas. LA PRENSA/</w:t>
      </w:r>
      <w:proofErr w:type="spellStart"/>
      <w:r>
        <w:rPr>
          <w:rFonts w:ascii="Verdana" w:hAnsi="Verdana"/>
          <w:color w:val="252525"/>
          <w:sz w:val="17"/>
          <w:szCs w:val="17"/>
        </w:rPr>
        <w:t>Thinkstock</w:t>
      </w:r>
      <w:proofErr w:type="spellEnd"/>
    </w:p>
    <w:p w:rsidR="003455C0" w:rsidRDefault="003455C0" w:rsidP="003455C0">
      <w:pPr>
        <w:pStyle w:val="locacion"/>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locacion"/>
        <w:spacing w:before="0" w:beforeAutospacing="0" w:after="0" w:afterAutospacing="0" w:line="288" w:lineRule="atLeast"/>
        <w:rPr>
          <w:rFonts w:ascii="Verdana" w:hAnsi="Verdana"/>
          <w:color w:val="252525"/>
          <w:sz w:val="18"/>
          <w:szCs w:val="18"/>
        </w:rPr>
      </w:pPr>
      <w:r>
        <w:rPr>
          <w:rStyle w:val="Accentuation"/>
          <w:rFonts w:ascii="Verdana" w:hAnsi="Verdana"/>
          <w:b/>
          <w:bCs/>
          <w:color w:val="252525"/>
          <w:sz w:val="18"/>
          <w:szCs w:val="18"/>
        </w:rPr>
        <w:t>ARNULFO AGÜERO</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xml:space="preserve">Con danza contemporánea y música de acordeón la Embajada de Francia en Nicaragua inicia la fiesta de la </w:t>
      </w:r>
      <w:proofErr w:type="spellStart"/>
      <w:r>
        <w:rPr>
          <w:rFonts w:ascii="Verdana" w:hAnsi="Verdana"/>
          <w:color w:val="252525"/>
          <w:sz w:val="18"/>
          <w:szCs w:val="18"/>
        </w:rPr>
        <w:t>francofonía</w:t>
      </w:r>
      <w:proofErr w:type="spellEnd"/>
      <w:r>
        <w:rPr>
          <w:rFonts w:ascii="Verdana" w:hAnsi="Verdana"/>
          <w:color w:val="252525"/>
          <w:sz w:val="18"/>
          <w:szCs w:val="18"/>
        </w:rPr>
        <w:t xml:space="preserve"> del 9 al 23 de marzo.</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El sábado 9 de marzo a las 7:00 p.m., en la Alianza Francesa en Managua, se presenta la bailarina Anne Holst y el coreógrafo Jean-Marc Matos, con sus espectáculos de</w:t>
      </w:r>
      <w:r>
        <w:rPr>
          <w:rStyle w:val="apple-converted-space"/>
          <w:rFonts w:ascii="Verdana" w:hAnsi="Verdana"/>
          <w:color w:val="252525"/>
          <w:sz w:val="18"/>
          <w:szCs w:val="18"/>
        </w:rPr>
        <w:t> </w:t>
      </w:r>
      <w:r>
        <w:rPr>
          <w:rStyle w:val="Accentuation"/>
          <w:rFonts w:ascii="Verdana" w:hAnsi="Verdana"/>
          <w:color w:val="252525"/>
          <w:sz w:val="18"/>
          <w:szCs w:val="18"/>
        </w:rPr>
        <w:t>Danza Contemporánea K Danse,</w:t>
      </w:r>
      <w:r>
        <w:rPr>
          <w:rStyle w:val="apple-converted-space"/>
          <w:rFonts w:ascii="Verdana" w:hAnsi="Verdana"/>
          <w:color w:val="252525"/>
          <w:sz w:val="18"/>
          <w:szCs w:val="18"/>
        </w:rPr>
        <w:t> </w:t>
      </w:r>
      <w:r>
        <w:rPr>
          <w:rFonts w:ascii="Verdana" w:hAnsi="Verdana"/>
          <w:color w:val="252525"/>
          <w:sz w:val="18"/>
          <w:szCs w:val="18"/>
        </w:rPr>
        <w:t>arte que asocia danza, coreografía y medios virtuales.</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Esta compañía surge en 1983, se han presentado en festivales y espacios culturales de Francia, así como en otros países de Europa, Estados Unidos.</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Matos tiene más de 40 coreografías realizadas y desde 1998 con Holst han propuesto una nueva lectura del movimiento en interacción con las herramientas del multimedia.</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Holst es coreógrafa y bailarina de danza clásica y contemporánea, estudió con varios maestros japoneses e ingleses.</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Titre2"/>
        <w:spacing w:before="0"/>
        <w:rPr>
          <w:rFonts w:ascii="Verdana" w:hAnsi="Verdana"/>
          <w:color w:val="252525"/>
          <w:sz w:val="21"/>
          <w:szCs w:val="21"/>
        </w:rPr>
      </w:pPr>
      <w:r>
        <w:rPr>
          <w:rFonts w:ascii="Verdana" w:hAnsi="Verdana"/>
          <w:color w:val="252525"/>
          <w:sz w:val="21"/>
          <w:szCs w:val="21"/>
        </w:rPr>
        <w:t>Música francesa</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xml:space="preserve">Marion </w:t>
      </w:r>
      <w:proofErr w:type="spellStart"/>
      <w:r>
        <w:rPr>
          <w:rFonts w:ascii="Verdana" w:hAnsi="Verdana"/>
          <w:color w:val="252525"/>
          <w:sz w:val="18"/>
          <w:szCs w:val="18"/>
        </w:rPr>
        <w:t>Sila</w:t>
      </w:r>
      <w:proofErr w:type="spellEnd"/>
      <w:r>
        <w:rPr>
          <w:rFonts w:ascii="Verdana" w:hAnsi="Verdana"/>
          <w:color w:val="252525"/>
          <w:sz w:val="18"/>
          <w:szCs w:val="18"/>
        </w:rPr>
        <w:t>, artista del acordeón, se encuentra de gira haciendo sus presentaciones en los distintos espacios culturales de las Alianzas Francesas de Centroamérica.</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Desde joven aprendió la danza y a tocar el piano, pero es con el acordeón que expresa las más bellas melodías, ya que también es compositora.</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w:t>
      </w:r>
    </w:p>
    <w:p w:rsidR="003455C0" w:rsidRDefault="003455C0" w:rsidP="003455C0">
      <w:pPr>
        <w:pStyle w:val="NormalWeb"/>
        <w:spacing w:before="0" w:beforeAutospacing="0" w:after="0" w:afterAutospacing="0" w:line="288" w:lineRule="atLeast"/>
        <w:rPr>
          <w:rFonts w:ascii="Verdana" w:hAnsi="Verdana"/>
          <w:color w:val="252525"/>
          <w:sz w:val="18"/>
          <w:szCs w:val="18"/>
        </w:rPr>
      </w:pPr>
      <w:r>
        <w:rPr>
          <w:rFonts w:ascii="Verdana" w:hAnsi="Verdana"/>
          <w:color w:val="252525"/>
          <w:sz w:val="18"/>
          <w:szCs w:val="18"/>
        </w:rPr>
        <w:t xml:space="preserve">Se presenta el 12 en la Alianza Francesa de León; el 13 en la Fundación </w:t>
      </w:r>
      <w:proofErr w:type="spellStart"/>
      <w:r>
        <w:rPr>
          <w:rFonts w:ascii="Verdana" w:hAnsi="Verdana"/>
          <w:color w:val="252525"/>
          <w:sz w:val="18"/>
          <w:szCs w:val="18"/>
        </w:rPr>
        <w:t>Coen</w:t>
      </w:r>
      <w:proofErr w:type="spellEnd"/>
      <w:r>
        <w:rPr>
          <w:rFonts w:ascii="Verdana" w:hAnsi="Verdana"/>
          <w:color w:val="252525"/>
          <w:sz w:val="18"/>
          <w:szCs w:val="18"/>
        </w:rPr>
        <w:t xml:space="preserve"> en Chinandega y el 14 en el Centro Cultural </w:t>
      </w:r>
      <w:proofErr w:type="spellStart"/>
      <w:r>
        <w:rPr>
          <w:rFonts w:ascii="Verdana" w:hAnsi="Verdana"/>
          <w:color w:val="252525"/>
          <w:sz w:val="18"/>
          <w:szCs w:val="18"/>
        </w:rPr>
        <w:t>Guanuca</w:t>
      </w:r>
      <w:proofErr w:type="spellEnd"/>
      <w:r>
        <w:rPr>
          <w:rFonts w:ascii="Verdana" w:hAnsi="Verdana"/>
          <w:color w:val="252525"/>
          <w:sz w:val="18"/>
          <w:szCs w:val="18"/>
        </w:rPr>
        <w:t>, todas a las 7:00 p.m. Todos los eventos son gratuitos.</w:t>
      </w:r>
    </w:p>
    <w:p w:rsidR="003455C0" w:rsidRDefault="003455C0" w:rsidP="003455C0">
      <w:pPr>
        <w:jc w:val="both"/>
        <w:rPr>
          <w:rFonts w:ascii="Arial" w:hAnsi="Arial" w:cs="Arial"/>
          <w:sz w:val="24"/>
        </w:rPr>
      </w:pPr>
    </w:p>
    <w:p w:rsidR="003455C0" w:rsidRDefault="003455C0" w:rsidP="003455C0">
      <w:pPr>
        <w:rPr>
          <w:rFonts w:ascii="Arial" w:hAnsi="Arial" w:cs="Arial"/>
          <w:sz w:val="24"/>
        </w:rPr>
      </w:pPr>
      <w:r>
        <w:rPr>
          <w:rFonts w:ascii="Arial" w:hAnsi="Arial" w:cs="Arial"/>
          <w:sz w:val="24"/>
        </w:rPr>
        <w:t xml:space="preserve">*Ver noticia en el siguiente enlace: </w:t>
      </w:r>
      <w:hyperlink r:id="rId15" w:history="1">
        <w:r w:rsidRPr="00A022F3">
          <w:rPr>
            <w:rStyle w:val="Lienhypertexte"/>
            <w:rFonts w:ascii="Arial" w:hAnsi="Arial" w:cs="Arial"/>
            <w:sz w:val="24"/>
          </w:rPr>
          <w:t>http://www.laprensa.com.ni/2013/03/07/cultura/137203-llega-acordeon-frances</w:t>
        </w:r>
      </w:hyperlink>
      <w:r>
        <w:rPr>
          <w:rFonts w:ascii="Arial" w:hAnsi="Arial" w:cs="Arial"/>
          <w:sz w:val="24"/>
        </w:rPr>
        <w:t xml:space="preserve"> </w:t>
      </w:r>
    </w:p>
    <w:p w:rsidR="003455C0" w:rsidRDefault="003455C0" w:rsidP="003455C0">
      <w:pPr>
        <w:rPr>
          <w:rFonts w:ascii="Arial" w:hAnsi="Arial" w:cs="Arial"/>
          <w:sz w:val="24"/>
        </w:rPr>
      </w:pPr>
    </w:p>
    <w:p w:rsidR="003455C0" w:rsidRDefault="003455C0">
      <w:pPr>
        <w:rPr>
          <w:rFonts w:ascii="Arial" w:hAnsi="Arial" w:cs="Arial"/>
          <w:sz w:val="24"/>
        </w:rPr>
      </w:pPr>
      <w:r>
        <w:rPr>
          <w:rFonts w:ascii="Arial" w:hAnsi="Arial" w:cs="Arial"/>
          <w:sz w:val="24"/>
        </w:rPr>
        <w:br w:type="page"/>
      </w:r>
    </w:p>
    <w:p w:rsidR="003455C0" w:rsidRDefault="003455C0" w:rsidP="003455C0">
      <w:pPr>
        <w:rPr>
          <w:rFonts w:ascii="Arial" w:hAnsi="Arial" w:cs="Arial"/>
          <w:sz w:val="24"/>
        </w:rPr>
      </w:pPr>
      <w:r>
        <w:rPr>
          <w:rFonts w:ascii="Arial" w:hAnsi="Arial" w:cs="Arial"/>
          <w:sz w:val="24"/>
        </w:rPr>
        <w:t>2) Confidencial</w:t>
      </w:r>
    </w:p>
    <w:p w:rsidR="003455C0" w:rsidRDefault="003455C0" w:rsidP="003455C0">
      <w:pPr>
        <w:rPr>
          <w:rFonts w:ascii="Arial" w:hAnsi="Arial" w:cs="Arial"/>
          <w:sz w:val="24"/>
        </w:rPr>
      </w:pPr>
      <w:r>
        <w:rPr>
          <w:rFonts w:ascii="Arial" w:hAnsi="Arial" w:cs="Arial"/>
          <w:sz w:val="24"/>
        </w:rPr>
        <w:t>Fecha de publicación: 4 de marzo</w:t>
      </w:r>
    </w:p>
    <w:p w:rsidR="003455C0" w:rsidRDefault="003455C0" w:rsidP="003455C0">
      <w:pPr>
        <w:pStyle w:val="Titre2"/>
        <w:shd w:val="clear" w:color="auto" w:fill="FFFFFF"/>
        <w:spacing w:before="150" w:after="300" w:line="240" w:lineRule="atLeast"/>
        <w:rPr>
          <w:rFonts w:ascii="Arial" w:hAnsi="Arial" w:cs="Arial"/>
          <w:color w:val="222222"/>
        </w:rPr>
      </w:pPr>
      <w:r>
        <w:rPr>
          <w:rFonts w:ascii="Arial" w:hAnsi="Arial" w:cs="Arial"/>
          <w:color w:val="222222"/>
        </w:rPr>
        <w:t xml:space="preserve">Inauguración Quincena de la </w:t>
      </w:r>
      <w:proofErr w:type="spellStart"/>
      <w:r>
        <w:rPr>
          <w:rFonts w:ascii="Arial" w:hAnsi="Arial" w:cs="Arial"/>
          <w:color w:val="222222"/>
        </w:rPr>
        <w:t>Francofonía</w:t>
      </w:r>
      <w:proofErr w:type="spellEnd"/>
    </w:p>
    <w:p w:rsidR="003455C0" w:rsidRDefault="008E30B9" w:rsidP="003455C0">
      <w:pPr>
        <w:pStyle w:val="authorname"/>
        <w:pBdr>
          <w:top w:val="single" w:sz="12" w:space="8" w:color="B5111C"/>
          <w:bottom w:val="single" w:sz="12" w:space="30" w:color="B5111C"/>
        </w:pBdr>
        <w:shd w:val="clear" w:color="auto" w:fill="FFFFFF"/>
        <w:spacing w:line="300" w:lineRule="atLeast"/>
        <w:jc w:val="both"/>
        <w:rPr>
          <w:rFonts w:ascii="Arial" w:hAnsi="Arial" w:cs="Arial"/>
          <w:color w:val="006192"/>
          <w:sz w:val="21"/>
          <w:szCs w:val="21"/>
        </w:rPr>
      </w:pPr>
      <w:hyperlink r:id="rId16" w:history="1">
        <w:r w:rsidR="003455C0">
          <w:rPr>
            <w:rStyle w:val="Lienhypertexte"/>
            <w:rFonts w:ascii="Arial" w:hAnsi="Arial" w:cs="Arial"/>
            <w:color w:val="006192"/>
            <w:sz w:val="21"/>
            <w:szCs w:val="21"/>
          </w:rPr>
          <w:t>Confidencial.com.ni</w:t>
        </w:r>
      </w:hyperlink>
      <w:r w:rsidR="003455C0">
        <w:rPr>
          <w:rStyle w:val="apple-converted-space"/>
          <w:rFonts w:ascii="Arial" w:hAnsi="Arial" w:cs="Arial"/>
          <w:color w:val="006192"/>
          <w:sz w:val="21"/>
          <w:szCs w:val="21"/>
        </w:rPr>
        <w:t> </w:t>
      </w:r>
      <w:r w:rsidR="003455C0">
        <w:rPr>
          <w:rFonts w:ascii="Arial" w:hAnsi="Arial" w:cs="Arial"/>
          <w:color w:val="006192"/>
          <w:sz w:val="21"/>
          <w:szCs w:val="21"/>
        </w:rPr>
        <w:t>| 4/3/2013</w:t>
      </w:r>
    </w:p>
    <w:p w:rsidR="003455C0" w:rsidRDefault="003455C0" w:rsidP="003455C0">
      <w:pPr>
        <w:shd w:val="clear" w:color="auto" w:fill="FFFFFF"/>
        <w:spacing w:line="240" w:lineRule="atLeast"/>
        <w:rPr>
          <w:rFonts w:ascii="Arial" w:hAnsi="Arial" w:cs="Arial"/>
          <w:color w:val="000000"/>
          <w:sz w:val="24"/>
          <w:szCs w:val="24"/>
        </w:rPr>
      </w:pPr>
      <w:r>
        <w:rPr>
          <w:rStyle w:val="apple-converted-space"/>
          <w:rFonts w:ascii="Arial" w:hAnsi="Arial" w:cs="Arial"/>
          <w:color w:val="000000"/>
        </w:rPr>
        <w:t>    </w:t>
      </w:r>
    </w:p>
    <w:p w:rsidR="003455C0" w:rsidRDefault="003455C0" w:rsidP="003455C0">
      <w:pPr>
        <w:shd w:val="clear" w:color="auto" w:fill="F1F1F1"/>
        <w:rPr>
          <w:rFonts w:ascii="Times New Roman" w:hAnsi="Times New Roman" w:cs="Times New Roman"/>
        </w:rPr>
      </w:pPr>
      <w:r>
        <w:rPr>
          <w:noProof/>
          <w:lang w:val="fr-FR" w:eastAsia="fr-FR"/>
        </w:rPr>
        <w:drawing>
          <wp:inline distT="0" distB="0" distL="0" distR="0">
            <wp:extent cx="2466975" cy="3562350"/>
            <wp:effectExtent l="0" t="0" r="9525" b="0"/>
            <wp:docPr id="15" name="Imagen 15" descr="http://www.confidencial.com.ni/img/p/ll123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onfidencial.com.ni/img/p/ll1238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6975" cy="3562350"/>
                    </a:xfrm>
                    <a:prstGeom prst="rect">
                      <a:avLst/>
                    </a:prstGeom>
                    <a:noFill/>
                    <a:ln>
                      <a:noFill/>
                    </a:ln>
                  </pic:spPr>
                </pic:pic>
              </a:graphicData>
            </a:graphic>
          </wp:inline>
        </w:drawing>
      </w:r>
    </w:p>
    <w:p w:rsidR="003455C0" w:rsidRDefault="003455C0" w:rsidP="003455C0">
      <w:pPr>
        <w:pStyle w:val="NormalWeb"/>
        <w:spacing w:line="300" w:lineRule="atLeast"/>
        <w:jc w:val="both"/>
        <w:rPr>
          <w:sz w:val="21"/>
          <w:szCs w:val="21"/>
        </w:rPr>
      </w:pPr>
      <w:r>
        <w:rPr>
          <w:rStyle w:val="lev"/>
          <w:sz w:val="21"/>
          <w:szCs w:val="21"/>
        </w:rPr>
        <w:t>Lugar</w:t>
      </w:r>
      <w:r>
        <w:rPr>
          <w:sz w:val="21"/>
          <w:szCs w:val="21"/>
        </w:rPr>
        <w:t>: Alianza Francesa</w:t>
      </w:r>
    </w:p>
    <w:p w:rsidR="003455C0" w:rsidRDefault="003455C0" w:rsidP="003455C0">
      <w:pPr>
        <w:pStyle w:val="NormalWeb"/>
        <w:spacing w:line="300" w:lineRule="atLeast"/>
        <w:jc w:val="both"/>
        <w:rPr>
          <w:sz w:val="21"/>
          <w:szCs w:val="21"/>
        </w:rPr>
      </w:pPr>
      <w:r>
        <w:rPr>
          <w:rStyle w:val="lev"/>
          <w:sz w:val="21"/>
          <w:szCs w:val="21"/>
        </w:rPr>
        <w:t>Hora:</w:t>
      </w:r>
      <w:r>
        <w:rPr>
          <w:rStyle w:val="apple-converted-space"/>
          <w:b/>
          <w:bCs/>
          <w:sz w:val="21"/>
          <w:szCs w:val="21"/>
        </w:rPr>
        <w:t> </w:t>
      </w:r>
      <w:r>
        <w:rPr>
          <w:sz w:val="21"/>
          <w:szCs w:val="21"/>
        </w:rPr>
        <w:t>07:00 pm</w:t>
      </w:r>
    </w:p>
    <w:p w:rsidR="003455C0" w:rsidRDefault="003455C0" w:rsidP="003455C0">
      <w:pPr>
        <w:pStyle w:val="NormalWeb"/>
        <w:spacing w:line="300" w:lineRule="atLeast"/>
        <w:jc w:val="both"/>
        <w:rPr>
          <w:sz w:val="21"/>
          <w:szCs w:val="21"/>
        </w:rPr>
      </w:pPr>
      <w:r>
        <w:rPr>
          <w:rStyle w:val="lev"/>
          <w:sz w:val="21"/>
          <w:szCs w:val="21"/>
        </w:rPr>
        <w:t>Fecha:</w:t>
      </w:r>
      <w:r>
        <w:rPr>
          <w:rStyle w:val="apple-converted-space"/>
          <w:b/>
          <w:bCs/>
          <w:sz w:val="21"/>
          <w:szCs w:val="21"/>
        </w:rPr>
        <w:t> </w:t>
      </w:r>
      <w:r>
        <w:rPr>
          <w:sz w:val="21"/>
          <w:szCs w:val="21"/>
        </w:rPr>
        <w:t>9/3/2013</w:t>
      </w:r>
    </w:p>
    <w:p w:rsidR="003455C0" w:rsidRDefault="003455C0" w:rsidP="003455C0">
      <w:pPr>
        <w:pStyle w:val="NormalWeb"/>
        <w:spacing w:line="300" w:lineRule="atLeast"/>
        <w:jc w:val="both"/>
        <w:rPr>
          <w:rFonts w:ascii="Verdana" w:hAnsi="Verdana"/>
          <w:sz w:val="21"/>
          <w:szCs w:val="21"/>
        </w:rPr>
      </w:pPr>
      <w:r>
        <w:rPr>
          <w:rFonts w:ascii="Verdana" w:hAnsi="Verdana"/>
          <w:sz w:val="21"/>
          <w:szCs w:val="21"/>
        </w:rPr>
        <w:t xml:space="preserve">La Alianza Francesa les invita a la Inauguración de la Quincena de la </w:t>
      </w:r>
      <w:proofErr w:type="spellStart"/>
      <w:r>
        <w:rPr>
          <w:rFonts w:ascii="Verdana" w:hAnsi="Verdana"/>
          <w:sz w:val="21"/>
          <w:szCs w:val="21"/>
        </w:rPr>
        <w:t>Francofonía</w:t>
      </w:r>
      <w:proofErr w:type="spellEnd"/>
      <w:r>
        <w:rPr>
          <w:rFonts w:ascii="Verdana" w:hAnsi="Verdana"/>
          <w:sz w:val="21"/>
          <w:szCs w:val="21"/>
        </w:rPr>
        <w:t>, un espectáculo de danza contemporánea y de artes digitales</w:t>
      </w:r>
      <w:r>
        <w:rPr>
          <w:rStyle w:val="apple-converted-space"/>
          <w:rFonts w:ascii="Verdana" w:hAnsi="Verdana"/>
          <w:sz w:val="21"/>
          <w:szCs w:val="21"/>
        </w:rPr>
        <w:t> </w:t>
      </w:r>
      <w:r>
        <w:rPr>
          <w:rStyle w:val="Accentuation"/>
          <w:rFonts w:ascii="Verdana" w:hAnsi="Verdana"/>
          <w:sz w:val="21"/>
          <w:szCs w:val="21"/>
        </w:rPr>
        <w:t xml:space="preserve">La </w:t>
      </w:r>
      <w:proofErr w:type="spellStart"/>
      <w:r>
        <w:rPr>
          <w:rStyle w:val="Accentuation"/>
          <w:rFonts w:ascii="Verdana" w:hAnsi="Verdana"/>
          <w:sz w:val="21"/>
          <w:szCs w:val="21"/>
        </w:rPr>
        <w:t>Fiancée</w:t>
      </w:r>
      <w:proofErr w:type="spellEnd"/>
      <w:r>
        <w:rPr>
          <w:rStyle w:val="Accentuation"/>
          <w:rFonts w:ascii="Verdana" w:hAnsi="Verdana"/>
          <w:sz w:val="21"/>
          <w:szCs w:val="21"/>
        </w:rPr>
        <w:t xml:space="preserve"> du Tigre</w:t>
      </w:r>
      <w:r>
        <w:rPr>
          <w:rFonts w:ascii="Verdana" w:hAnsi="Verdana"/>
          <w:sz w:val="21"/>
          <w:szCs w:val="21"/>
        </w:rPr>
        <w:t>, de la compañía francesa K-Danse.</w:t>
      </w:r>
    </w:p>
    <w:p w:rsidR="003455C0" w:rsidRDefault="003455C0" w:rsidP="003455C0">
      <w:pPr>
        <w:pStyle w:val="NormalWeb"/>
        <w:spacing w:line="300" w:lineRule="atLeast"/>
        <w:jc w:val="both"/>
        <w:rPr>
          <w:rFonts w:ascii="Verdana" w:hAnsi="Verdana"/>
          <w:sz w:val="21"/>
          <w:szCs w:val="21"/>
        </w:rPr>
      </w:pPr>
      <w:r>
        <w:rPr>
          <w:rFonts w:ascii="Verdana" w:hAnsi="Verdana"/>
          <w:sz w:val="21"/>
          <w:szCs w:val="21"/>
        </w:rPr>
        <w:t xml:space="preserve">Esta quincena de la </w:t>
      </w:r>
      <w:proofErr w:type="spellStart"/>
      <w:r>
        <w:rPr>
          <w:rFonts w:ascii="Verdana" w:hAnsi="Verdana"/>
          <w:sz w:val="21"/>
          <w:szCs w:val="21"/>
        </w:rPr>
        <w:t>Francofonía</w:t>
      </w:r>
      <w:proofErr w:type="spellEnd"/>
      <w:r>
        <w:rPr>
          <w:rFonts w:ascii="Verdana" w:hAnsi="Verdana"/>
          <w:sz w:val="21"/>
          <w:szCs w:val="21"/>
        </w:rPr>
        <w:t xml:space="preserve"> va desde el 9 hasta el 23 de marzo de 2013.</w:t>
      </w:r>
    </w:p>
    <w:p w:rsidR="003455C0" w:rsidRDefault="003455C0" w:rsidP="003455C0">
      <w:pPr>
        <w:pStyle w:val="NormalWeb"/>
        <w:spacing w:line="300" w:lineRule="atLeast"/>
        <w:jc w:val="both"/>
        <w:rPr>
          <w:rFonts w:ascii="Verdana" w:hAnsi="Verdana"/>
          <w:sz w:val="21"/>
          <w:szCs w:val="21"/>
        </w:rPr>
      </w:pPr>
      <w:r>
        <w:rPr>
          <w:rFonts w:ascii="Verdana" w:hAnsi="Verdana"/>
          <w:sz w:val="21"/>
          <w:szCs w:val="21"/>
        </w:rPr>
        <w:t>La entrada tiene un precio de 40 córdobas.</w:t>
      </w:r>
    </w:p>
    <w:p w:rsidR="003455C0" w:rsidRDefault="003455C0" w:rsidP="003455C0">
      <w:pPr>
        <w:rPr>
          <w:rFonts w:ascii="Arial" w:hAnsi="Arial" w:cs="Arial"/>
          <w:sz w:val="24"/>
        </w:rPr>
      </w:pPr>
    </w:p>
    <w:p w:rsidR="003455C0" w:rsidRDefault="003455C0" w:rsidP="003455C0">
      <w:pPr>
        <w:rPr>
          <w:rFonts w:ascii="Arial" w:hAnsi="Arial" w:cs="Arial"/>
          <w:sz w:val="24"/>
        </w:rPr>
      </w:pPr>
      <w:r>
        <w:rPr>
          <w:rFonts w:ascii="Arial" w:hAnsi="Arial" w:cs="Arial"/>
          <w:sz w:val="24"/>
        </w:rPr>
        <w:t xml:space="preserve">*Ver noticia en el siguiente enlace: </w:t>
      </w:r>
    </w:p>
    <w:p w:rsidR="003455C0" w:rsidRDefault="008E30B9" w:rsidP="003455C0">
      <w:pPr>
        <w:rPr>
          <w:rFonts w:ascii="Arial" w:hAnsi="Arial" w:cs="Arial"/>
          <w:sz w:val="24"/>
        </w:rPr>
      </w:pPr>
      <w:hyperlink r:id="rId18" w:history="1">
        <w:r w:rsidR="003455C0" w:rsidRPr="00A022F3">
          <w:rPr>
            <w:rStyle w:val="Lienhypertexte"/>
            <w:rFonts w:ascii="Arial" w:hAnsi="Arial" w:cs="Arial"/>
            <w:sz w:val="24"/>
          </w:rPr>
          <w:t>http://www.confidencial.com.ni/articulo/10570/inauguracion-quincena-de-la-francofonia</w:t>
        </w:r>
      </w:hyperlink>
    </w:p>
    <w:p w:rsidR="003455C0" w:rsidRDefault="003455C0">
      <w:pPr>
        <w:rPr>
          <w:rFonts w:ascii="Arial" w:hAnsi="Arial" w:cs="Arial"/>
          <w:sz w:val="24"/>
        </w:rPr>
      </w:pPr>
      <w:r>
        <w:rPr>
          <w:rFonts w:ascii="Arial" w:hAnsi="Arial" w:cs="Arial"/>
          <w:sz w:val="24"/>
        </w:rPr>
        <w:br w:type="page"/>
      </w:r>
    </w:p>
    <w:p w:rsidR="003455C0" w:rsidRDefault="003455C0" w:rsidP="003455C0">
      <w:pPr>
        <w:rPr>
          <w:rFonts w:ascii="Arial" w:hAnsi="Arial" w:cs="Arial"/>
          <w:sz w:val="24"/>
        </w:rPr>
      </w:pPr>
      <w:r>
        <w:rPr>
          <w:rFonts w:ascii="Arial" w:hAnsi="Arial" w:cs="Arial"/>
          <w:sz w:val="24"/>
        </w:rPr>
        <w:t>3) Foro Nicaragüense de Cultura</w:t>
      </w:r>
    </w:p>
    <w:p w:rsidR="003455C0" w:rsidRDefault="003455C0" w:rsidP="003455C0">
      <w:pPr>
        <w:rPr>
          <w:rFonts w:ascii="Arial" w:hAnsi="Arial" w:cs="Arial"/>
          <w:sz w:val="24"/>
        </w:rPr>
      </w:pPr>
      <w:r>
        <w:rPr>
          <w:rFonts w:ascii="Arial" w:hAnsi="Arial" w:cs="Arial"/>
          <w:sz w:val="24"/>
        </w:rPr>
        <w:t>Fecha de publicación: 6 de marzo</w:t>
      </w:r>
    </w:p>
    <w:p w:rsidR="003455C0" w:rsidRDefault="003455C0" w:rsidP="003455C0">
      <w:pPr>
        <w:pStyle w:val="Titre2"/>
        <w:spacing w:before="0"/>
        <w:rPr>
          <w:rFonts w:ascii="Verdana" w:hAnsi="Verdana"/>
          <w:caps/>
          <w:color w:val="243749"/>
          <w:sz w:val="24"/>
          <w:szCs w:val="24"/>
        </w:rPr>
      </w:pPr>
      <w:r>
        <w:rPr>
          <w:rFonts w:ascii="Verdana" w:hAnsi="Verdana"/>
          <w:caps/>
          <w:color w:val="243749"/>
          <w:sz w:val="24"/>
          <w:szCs w:val="24"/>
        </w:rPr>
        <w:t>NOCHE DE DANZA FRANCESA</w:t>
      </w:r>
    </w:p>
    <w:p w:rsidR="003455C0" w:rsidRDefault="003455C0" w:rsidP="003455C0">
      <w:pPr>
        <w:pStyle w:val="NormalWeb"/>
        <w:spacing w:before="0" w:beforeAutospacing="0" w:after="0" w:afterAutospacing="0" w:line="336" w:lineRule="atLeast"/>
        <w:rPr>
          <w:rFonts w:ascii="Verdana" w:hAnsi="Verdana"/>
          <w:color w:val="808080"/>
          <w:sz w:val="17"/>
          <w:szCs w:val="17"/>
        </w:rPr>
      </w:pPr>
      <w:r>
        <w:rPr>
          <w:rFonts w:ascii="Verdana" w:hAnsi="Verdana"/>
          <w:noProof/>
          <w:color w:val="243749"/>
          <w:sz w:val="17"/>
          <w:szCs w:val="17"/>
          <w:lang w:val="fr-FR" w:eastAsia="fr-FR"/>
        </w:rPr>
        <w:drawing>
          <wp:inline distT="0" distB="0" distL="0" distR="0">
            <wp:extent cx="2990850" cy="1971675"/>
            <wp:effectExtent l="0" t="0" r="0" b="9525"/>
            <wp:docPr id="16" name="Imagen 16" descr="http://www.foronicaraguensedecultura.org/wp-content/uploads/Invitaci%C3%B3n.bmp">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foronicaraguensedecultura.org/wp-content/uploads/Invitaci%C3%B3n.bmp">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90850" cy="1971675"/>
                    </a:xfrm>
                    <a:prstGeom prst="rect">
                      <a:avLst/>
                    </a:prstGeom>
                    <a:noFill/>
                    <a:ln>
                      <a:noFill/>
                    </a:ln>
                  </pic:spPr>
                </pic:pic>
              </a:graphicData>
            </a:graphic>
          </wp:inline>
        </w:drawing>
      </w:r>
      <w:r>
        <w:rPr>
          <w:rFonts w:ascii="Verdana" w:hAnsi="Verdana"/>
          <w:color w:val="808080"/>
          <w:sz w:val="17"/>
          <w:szCs w:val="17"/>
        </w:rPr>
        <w:t xml:space="preserve">Con un espectáculo de danza contemporánea y artes digitales “La </w:t>
      </w:r>
      <w:proofErr w:type="spellStart"/>
      <w:r>
        <w:rPr>
          <w:rFonts w:ascii="Verdana" w:hAnsi="Verdana"/>
          <w:color w:val="808080"/>
          <w:sz w:val="17"/>
          <w:szCs w:val="17"/>
        </w:rPr>
        <w:t>fiancée</w:t>
      </w:r>
      <w:proofErr w:type="spellEnd"/>
      <w:r>
        <w:rPr>
          <w:rFonts w:ascii="Verdana" w:hAnsi="Verdana"/>
          <w:color w:val="808080"/>
          <w:sz w:val="17"/>
          <w:szCs w:val="17"/>
        </w:rPr>
        <w:t xml:space="preserve"> du Tigre” de la compañía francesa </w:t>
      </w:r>
      <w:proofErr w:type="spellStart"/>
      <w:r>
        <w:rPr>
          <w:rFonts w:ascii="Verdana" w:hAnsi="Verdana"/>
          <w:color w:val="808080"/>
          <w:sz w:val="17"/>
          <w:szCs w:val="17"/>
        </w:rPr>
        <w:t>Kdanse</w:t>
      </w:r>
      <w:proofErr w:type="spellEnd"/>
      <w:r>
        <w:rPr>
          <w:rFonts w:ascii="Verdana" w:hAnsi="Verdana"/>
          <w:color w:val="808080"/>
          <w:sz w:val="17"/>
          <w:szCs w:val="17"/>
        </w:rPr>
        <w:t xml:space="preserve">, con artistas nicaragüenses, se inaugura la Quincena de la </w:t>
      </w:r>
      <w:proofErr w:type="spellStart"/>
      <w:r>
        <w:rPr>
          <w:rFonts w:ascii="Verdana" w:hAnsi="Verdana"/>
          <w:color w:val="808080"/>
          <w:sz w:val="17"/>
          <w:szCs w:val="17"/>
        </w:rPr>
        <w:t>Francofonía</w:t>
      </w:r>
      <w:proofErr w:type="spellEnd"/>
      <w:r>
        <w:rPr>
          <w:rFonts w:ascii="Verdana" w:hAnsi="Verdana"/>
          <w:color w:val="808080"/>
          <w:sz w:val="17"/>
          <w:szCs w:val="17"/>
        </w:rPr>
        <w:t>.</w:t>
      </w:r>
    </w:p>
    <w:p w:rsidR="003455C0" w:rsidRDefault="003455C0" w:rsidP="003455C0">
      <w:pPr>
        <w:pStyle w:val="NormalWeb"/>
        <w:spacing w:before="0" w:beforeAutospacing="0" w:after="150" w:afterAutospacing="0" w:line="336" w:lineRule="atLeast"/>
        <w:rPr>
          <w:rFonts w:ascii="Verdana" w:hAnsi="Verdana"/>
          <w:color w:val="808080"/>
          <w:sz w:val="17"/>
          <w:szCs w:val="17"/>
        </w:rPr>
      </w:pPr>
      <w:r>
        <w:rPr>
          <w:rFonts w:ascii="Verdana" w:hAnsi="Verdana"/>
          <w:color w:val="808080"/>
          <w:sz w:val="17"/>
          <w:szCs w:val="17"/>
        </w:rPr>
        <w:t>Este sábado 9 de marzo a las 7:00 pm, tendremos en la Alianza Francesa de Managua. Al final habrá un brindis para el público asistente.</w:t>
      </w:r>
    </w:p>
    <w:p w:rsidR="003455C0" w:rsidRDefault="003455C0" w:rsidP="003455C0">
      <w:pPr>
        <w:pStyle w:val="NormalWeb"/>
        <w:spacing w:before="0" w:beforeAutospacing="0" w:after="150" w:afterAutospacing="0" w:line="336" w:lineRule="atLeast"/>
        <w:rPr>
          <w:rFonts w:ascii="Verdana" w:hAnsi="Verdana"/>
          <w:color w:val="808080"/>
          <w:sz w:val="17"/>
          <w:szCs w:val="17"/>
        </w:rPr>
      </w:pPr>
      <w:r>
        <w:rPr>
          <w:rFonts w:ascii="Verdana" w:hAnsi="Verdana"/>
          <w:color w:val="808080"/>
          <w:sz w:val="17"/>
          <w:szCs w:val="17"/>
        </w:rPr>
        <w:t>Planes de Altamira, de la Embajada de México ½ cuadra al norte, Managua.</w:t>
      </w:r>
    </w:p>
    <w:p w:rsidR="003455C0" w:rsidRDefault="003455C0" w:rsidP="003455C0">
      <w:pPr>
        <w:pStyle w:val="NormalWeb"/>
        <w:spacing w:before="0" w:beforeAutospacing="0" w:after="150" w:afterAutospacing="0" w:line="336" w:lineRule="atLeast"/>
        <w:jc w:val="both"/>
        <w:rPr>
          <w:rFonts w:ascii="Verdana" w:hAnsi="Verdana"/>
          <w:color w:val="808080"/>
          <w:sz w:val="17"/>
          <w:szCs w:val="17"/>
        </w:rPr>
      </w:pPr>
      <w:r>
        <w:rPr>
          <w:rFonts w:ascii="Verdana" w:hAnsi="Verdana"/>
          <w:color w:val="808080"/>
          <w:sz w:val="17"/>
          <w:szCs w:val="17"/>
        </w:rPr>
        <w:t>Saludos</w:t>
      </w:r>
    </w:p>
    <w:p w:rsidR="003455C0" w:rsidRDefault="003455C0" w:rsidP="003455C0">
      <w:pPr>
        <w:pStyle w:val="NormalWeb"/>
        <w:spacing w:before="0" w:beforeAutospacing="0" w:after="150" w:afterAutospacing="0" w:line="336" w:lineRule="atLeast"/>
        <w:jc w:val="both"/>
        <w:rPr>
          <w:rFonts w:ascii="Verdana" w:hAnsi="Verdana"/>
          <w:color w:val="808080"/>
          <w:sz w:val="17"/>
          <w:szCs w:val="17"/>
        </w:rPr>
      </w:pPr>
      <w:r>
        <w:rPr>
          <w:rFonts w:ascii="Verdana" w:hAnsi="Verdana"/>
          <w:color w:val="808080"/>
          <w:sz w:val="17"/>
          <w:szCs w:val="17"/>
        </w:rPr>
        <w:t>Alejandra De Franco Comunicación Alianza Francesa</w:t>
      </w:r>
    </w:p>
    <w:p w:rsidR="003455C0" w:rsidRDefault="003455C0" w:rsidP="003455C0">
      <w:pPr>
        <w:pStyle w:val="NormalWeb"/>
        <w:spacing w:before="0" w:beforeAutospacing="0" w:after="150" w:afterAutospacing="0" w:line="336" w:lineRule="atLeast"/>
        <w:jc w:val="both"/>
        <w:rPr>
          <w:rFonts w:ascii="Verdana" w:hAnsi="Verdana"/>
          <w:color w:val="808080"/>
          <w:sz w:val="17"/>
          <w:szCs w:val="17"/>
        </w:rPr>
      </w:pPr>
      <w:r>
        <w:rPr>
          <w:rFonts w:ascii="Verdana" w:hAnsi="Verdana"/>
          <w:color w:val="808080"/>
          <w:sz w:val="17"/>
          <w:szCs w:val="17"/>
        </w:rPr>
        <w:t>Tel.: 2267-2811 Ext. 108</w:t>
      </w:r>
    </w:p>
    <w:p w:rsidR="003455C0" w:rsidRDefault="003455C0" w:rsidP="003455C0">
      <w:pPr>
        <w:pStyle w:val="NormalWeb"/>
        <w:spacing w:before="0" w:beforeAutospacing="0" w:after="150" w:afterAutospacing="0" w:line="336" w:lineRule="atLeast"/>
        <w:jc w:val="both"/>
        <w:rPr>
          <w:rFonts w:ascii="Verdana" w:hAnsi="Verdana"/>
          <w:color w:val="808080"/>
          <w:sz w:val="17"/>
          <w:szCs w:val="17"/>
        </w:rPr>
      </w:pPr>
      <w:r>
        <w:rPr>
          <w:rFonts w:ascii="Verdana" w:hAnsi="Verdana"/>
          <w:color w:val="808080"/>
          <w:sz w:val="17"/>
          <w:szCs w:val="17"/>
        </w:rPr>
        <w:t>www.alianzafrancesa.org.ni</w:t>
      </w:r>
    </w:p>
    <w:p w:rsidR="003455C0" w:rsidRDefault="003455C0" w:rsidP="003455C0">
      <w:pPr>
        <w:rPr>
          <w:rFonts w:ascii="Arial" w:hAnsi="Arial" w:cs="Arial"/>
          <w:sz w:val="24"/>
        </w:rPr>
      </w:pPr>
    </w:p>
    <w:p w:rsidR="003455C0" w:rsidRDefault="003455C0" w:rsidP="003455C0">
      <w:pPr>
        <w:rPr>
          <w:rFonts w:ascii="Arial" w:hAnsi="Arial" w:cs="Arial"/>
          <w:sz w:val="24"/>
        </w:rPr>
      </w:pPr>
      <w:r>
        <w:rPr>
          <w:rFonts w:ascii="Arial" w:hAnsi="Arial" w:cs="Arial"/>
          <w:sz w:val="24"/>
        </w:rPr>
        <w:t>* Ver noticia en el siguiente enlace:</w:t>
      </w:r>
    </w:p>
    <w:p w:rsidR="003455C0" w:rsidRDefault="008E30B9" w:rsidP="003455C0">
      <w:pPr>
        <w:rPr>
          <w:rFonts w:ascii="Arial" w:hAnsi="Arial" w:cs="Arial"/>
          <w:sz w:val="24"/>
        </w:rPr>
      </w:pPr>
      <w:hyperlink r:id="rId21" w:history="1">
        <w:r w:rsidR="003455C0" w:rsidRPr="00A022F3">
          <w:rPr>
            <w:rStyle w:val="Lienhypertexte"/>
            <w:rFonts w:ascii="Arial" w:hAnsi="Arial" w:cs="Arial"/>
            <w:sz w:val="24"/>
          </w:rPr>
          <w:t>http://www.foronicaraguensedecultura.org/2013/03/06/noche-de-danza-francesa/</w:t>
        </w:r>
      </w:hyperlink>
    </w:p>
    <w:p w:rsidR="003455C0" w:rsidRDefault="003455C0">
      <w:pPr>
        <w:rPr>
          <w:rFonts w:ascii="Arial" w:hAnsi="Arial" w:cs="Arial"/>
          <w:sz w:val="24"/>
        </w:rPr>
      </w:pPr>
      <w:r>
        <w:rPr>
          <w:rFonts w:ascii="Arial" w:hAnsi="Arial" w:cs="Arial"/>
          <w:sz w:val="24"/>
        </w:rPr>
        <w:br w:type="page"/>
      </w:r>
    </w:p>
    <w:p w:rsidR="003455C0" w:rsidRDefault="003455C0" w:rsidP="003455C0">
      <w:pPr>
        <w:rPr>
          <w:rFonts w:ascii="Arial" w:hAnsi="Arial" w:cs="Arial"/>
          <w:sz w:val="24"/>
        </w:rPr>
      </w:pPr>
      <w:r>
        <w:rPr>
          <w:rFonts w:ascii="Arial" w:hAnsi="Arial" w:cs="Arial"/>
          <w:sz w:val="24"/>
        </w:rPr>
        <w:t xml:space="preserve">4) </w:t>
      </w:r>
      <w:proofErr w:type="spellStart"/>
      <w:r>
        <w:rPr>
          <w:rFonts w:ascii="Arial" w:hAnsi="Arial" w:cs="Arial"/>
          <w:sz w:val="24"/>
        </w:rPr>
        <w:t>ViaNica</w:t>
      </w:r>
      <w:proofErr w:type="spellEnd"/>
    </w:p>
    <w:p w:rsidR="003455C0" w:rsidRDefault="003455C0" w:rsidP="003455C0">
      <w:pPr>
        <w:rPr>
          <w:rFonts w:ascii="Arial" w:hAnsi="Arial" w:cs="Arial"/>
          <w:sz w:val="24"/>
        </w:rPr>
      </w:pPr>
      <w:r>
        <w:rPr>
          <w:rFonts w:ascii="Arial" w:hAnsi="Arial" w:cs="Arial"/>
          <w:sz w:val="24"/>
        </w:rPr>
        <w:t xml:space="preserve">Fecha de publicación: </w:t>
      </w:r>
      <w:r w:rsidR="001B7D1A">
        <w:rPr>
          <w:rFonts w:ascii="Arial" w:hAnsi="Arial" w:cs="Arial"/>
          <w:sz w:val="24"/>
        </w:rPr>
        <w:t>6 de marzo</w:t>
      </w:r>
    </w:p>
    <w:p w:rsidR="003455C0" w:rsidRPr="003455C0" w:rsidRDefault="003455C0" w:rsidP="003455C0">
      <w:pPr>
        <w:pStyle w:val="Titre1"/>
        <w:shd w:val="clear" w:color="auto" w:fill="FFFFFF"/>
        <w:spacing w:before="300" w:beforeAutospacing="0" w:after="300" w:afterAutospacing="0" w:line="240" w:lineRule="atLeast"/>
        <w:textAlignment w:val="baseline"/>
        <w:rPr>
          <w:rFonts w:ascii="inherit" w:hAnsi="inherit" w:cs="Arial"/>
          <w:color w:val="444444"/>
          <w:sz w:val="42"/>
          <w:szCs w:val="42"/>
          <w:lang w:val="fr-FR"/>
        </w:rPr>
      </w:pPr>
      <w:r w:rsidRPr="003455C0">
        <w:rPr>
          <w:rFonts w:ascii="inherit" w:hAnsi="inherit" w:cs="Arial"/>
          <w:color w:val="444444"/>
          <w:sz w:val="42"/>
          <w:szCs w:val="42"/>
          <w:lang w:val="fr-FR"/>
        </w:rPr>
        <w:t>K-Danse: "La fiancée du tigre"</w:t>
      </w:r>
    </w:p>
    <w:p w:rsidR="003455C0" w:rsidRDefault="003455C0" w:rsidP="003455C0">
      <w:pPr>
        <w:pStyle w:val="NormalWeb"/>
        <w:shd w:val="clear" w:color="auto" w:fill="FFFFFF"/>
        <w:spacing w:before="150" w:beforeAutospacing="0" w:after="150" w:afterAutospacing="0" w:line="255" w:lineRule="atLeast"/>
        <w:jc w:val="both"/>
        <w:textAlignment w:val="baseline"/>
        <w:rPr>
          <w:rFonts w:ascii="inherit" w:hAnsi="inherit" w:cs="Arial"/>
          <w:color w:val="444444"/>
          <w:sz w:val="21"/>
          <w:szCs w:val="21"/>
        </w:rPr>
      </w:pPr>
      <w:r>
        <w:rPr>
          <w:rFonts w:ascii="inherit" w:hAnsi="inherit" w:cs="Arial"/>
          <w:noProof/>
          <w:color w:val="444444"/>
          <w:sz w:val="21"/>
          <w:szCs w:val="21"/>
          <w:lang w:val="fr-FR" w:eastAsia="fr-FR"/>
        </w:rPr>
        <w:drawing>
          <wp:inline distT="0" distB="0" distL="0" distR="0">
            <wp:extent cx="4286250" cy="5353050"/>
            <wp:effectExtent l="0" t="0" r="0" b="0"/>
            <wp:docPr id="17" name="Imagen 17" descr="http://vianica.com/imgi/calendar/1362593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vianica.com/imgi/calendar/136259367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86250" cy="5353050"/>
                    </a:xfrm>
                    <a:prstGeom prst="rect">
                      <a:avLst/>
                    </a:prstGeom>
                    <a:noFill/>
                    <a:ln>
                      <a:noFill/>
                    </a:ln>
                  </pic:spPr>
                </pic:pic>
              </a:graphicData>
            </a:graphic>
          </wp:inline>
        </w:drawing>
      </w:r>
    </w:p>
    <w:p w:rsidR="003455C0" w:rsidRDefault="003455C0" w:rsidP="003455C0">
      <w:pPr>
        <w:shd w:val="clear" w:color="auto" w:fill="F4F4F4"/>
        <w:spacing w:line="255" w:lineRule="atLeast"/>
        <w:ind w:right="225"/>
        <w:jc w:val="right"/>
        <w:textAlignment w:val="baseline"/>
        <w:rPr>
          <w:rFonts w:ascii="inherit" w:hAnsi="inherit" w:cs="Arial"/>
          <w:b/>
          <w:bCs/>
          <w:color w:val="444444"/>
          <w:sz w:val="21"/>
          <w:szCs w:val="21"/>
        </w:rPr>
      </w:pPr>
      <w:r>
        <w:rPr>
          <w:rFonts w:ascii="inherit" w:hAnsi="inherit" w:cs="Arial"/>
          <w:b/>
          <w:bCs/>
          <w:color w:val="444444"/>
          <w:sz w:val="21"/>
          <w:szCs w:val="21"/>
        </w:rPr>
        <w:t>Tipo</w:t>
      </w:r>
    </w:p>
    <w:p w:rsidR="003455C0" w:rsidRDefault="003455C0" w:rsidP="003455C0">
      <w:pPr>
        <w:shd w:val="clear" w:color="auto" w:fill="F4F4F4"/>
        <w:spacing w:line="255" w:lineRule="atLeast"/>
        <w:ind w:left="720"/>
        <w:textAlignment w:val="baseline"/>
        <w:rPr>
          <w:rFonts w:ascii="inherit" w:hAnsi="inherit" w:cs="Arial"/>
          <w:color w:val="444444"/>
          <w:sz w:val="21"/>
          <w:szCs w:val="21"/>
        </w:rPr>
      </w:pPr>
      <w:r>
        <w:rPr>
          <w:rFonts w:ascii="inherit" w:hAnsi="inherit" w:cs="Arial"/>
          <w:color w:val="444444"/>
          <w:sz w:val="21"/>
          <w:szCs w:val="21"/>
        </w:rPr>
        <w:t>Danza</w:t>
      </w:r>
    </w:p>
    <w:p w:rsidR="003455C0" w:rsidRDefault="003455C0" w:rsidP="003455C0">
      <w:pPr>
        <w:shd w:val="clear" w:color="auto" w:fill="FFFFFF"/>
        <w:spacing w:line="255" w:lineRule="atLeast"/>
        <w:ind w:right="225"/>
        <w:jc w:val="right"/>
        <w:textAlignment w:val="baseline"/>
        <w:rPr>
          <w:rFonts w:ascii="inherit" w:hAnsi="inherit" w:cs="Arial"/>
          <w:b/>
          <w:bCs/>
          <w:color w:val="444444"/>
          <w:sz w:val="21"/>
          <w:szCs w:val="21"/>
        </w:rPr>
      </w:pPr>
      <w:r>
        <w:rPr>
          <w:rFonts w:ascii="inherit" w:hAnsi="inherit" w:cs="Arial"/>
          <w:b/>
          <w:bCs/>
          <w:color w:val="444444"/>
          <w:sz w:val="21"/>
          <w:szCs w:val="21"/>
        </w:rPr>
        <w:t>Fecha</w:t>
      </w:r>
    </w:p>
    <w:p w:rsidR="003455C0" w:rsidRDefault="003455C0" w:rsidP="003455C0">
      <w:pPr>
        <w:shd w:val="clear" w:color="auto" w:fill="FFFFFF"/>
        <w:spacing w:line="255" w:lineRule="atLeast"/>
        <w:ind w:left="720"/>
        <w:textAlignment w:val="baseline"/>
        <w:rPr>
          <w:rFonts w:ascii="inherit" w:hAnsi="inherit" w:cs="Arial"/>
          <w:color w:val="444444"/>
          <w:sz w:val="21"/>
          <w:szCs w:val="21"/>
        </w:rPr>
      </w:pPr>
      <w:r>
        <w:rPr>
          <w:rFonts w:ascii="inherit" w:hAnsi="inherit" w:cs="Arial"/>
          <w:color w:val="444444"/>
          <w:sz w:val="21"/>
          <w:szCs w:val="21"/>
        </w:rPr>
        <w:t>Sábado - Mar 9, 2013</w:t>
      </w:r>
    </w:p>
    <w:p w:rsidR="003455C0" w:rsidRDefault="003455C0" w:rsidP="003455C0">
      <w:pPr>
        <w:shd w:val="clear" w:color="auto" w:fill="F4F4F4"/>
        <w:spacing w:line="255" w:lineRule="atLeast"/>
        <w:ind w:right="225"/>
        <w:jc w:val="right"/>
        <w:textAlignment w:val="baseline"/>
        <w:rPr>
          <w:rFonts w:ascii="inherit" w:hAnsi="inherit" w:cs="Arial"/>
          <w:b/>
          <w:bCs/>
          <w:color w:val="444444"/>
          <w:sz w:val="21"/>
          <w:szCs w:val="21"/>
        </w:rPr>
      </w:pPr>
      <w:r>
        <w:rPr>
          <w:rFonts w:ascii="inherit" w:hAnsi="inherit" w:cs="Arial"/>
          <w:b/>
          <w:bCs/>
          <w:color w:val="444444"/>
          <w:sz w:val="21"/>
          <w:szCs w:val="21"/>
        </w:rPr>
        <w:t>Hora</w:t>
      </w:r>
    </w:p>
    <w:p w:rsidR="003455C0" w:rsidRDefault="003455C0" w:rsidP="003455C0">
      <w:pPr>
        <w:shd w:val="clear" w:color="auto" w:fill="F4F4F4"/>
        <w:spacing w:line="255" w:lineRule="atLeast"/>
        <w:ind w:left="720"/>
        <w:textAlignment w:val="baseline"/>
        <w:rPr>
          <w:rFonts w:ascii="inherit" w:hAnsi="inherit" w:cs="Arial"/>
          <w:color w:val="444444"/>
          <w:sz w:val="21"/>
          <w:szCs w:val="21"/>
        </w:rPr>
      </w:pPr>
      <w:r>
        <w:rPr>
          <w:rFonts w:ascii="inherit" w:hAnsi="inherit" w:cs="Arial"/>
          <w:color w:val="444444"/>
          <w:sz w:val="21"/>
          <w:szCs w:val="21"/>
        </w:rPr>
        <w:t>7:00 pm</w:t>
      </w:r>
    </w:p>
    <w:p w:rsidR="003455C0" w:rsidRDefault="003455C0" w:rsidP="003455C0">
      <w:pPr>
        <w:shd w:val="clear" w:color="auto" w:fill="FFFFFF"/>
        <w:spacing w:line="255" w:lineRule="atLeast"/>
        <w:ind w:right="225"/>
        <w:jc w:val="right"/>
        <w:textAlignment w:val="baseline"/>
        <w:rPr>
          <w:rFonts w:ascii="inherit" w:hAnsi="inherit" w:cs="Arial"/>
          <w:b/>
          <w:bCs/>
          <w:color w:val="444444"/>
          <w:sz w:val="21"/>
          <w:szCs w:val="21"/>
        </w:rPr>
      </w:pPr>
      <w:r>
        <w:rPr>
          <w:rFonts w:ascii="inherit" w:hAnsi="inherit" w:cs="Arial"/>
          <w:b/>
          <w:bCs/>
          <w:color w:val="444444"/>
          <w:sz w:val="21"/>
          <w:szCs w:val="21"/>
        </w:rPr>
        <w:t>Precio</w:t>
      </w:r>
    </w:p>
    <w:p w:rsidR="003455C0" w:rsidRDefault="008E30B9" w:rsidP="003455C0">
      <w:pPr>
        <w:shd w:val="clear" w:color="auto" w:fill="FFFFFF"/>
        <w:spacing w:line="255" w:lineRule="atLeast"/>
        <w:ind w:left="720"/>
        <w:textAlignment w:val="baseline"/>
        <w:rPr>
          <w:rFonts w:ascii="inherit" w:hAnsi="inherit" w:cs="Arial"/>
          <w:color w:val="444444"/>
          <w:sz w:val="21"/>
          <w:szCs w:val="21"/>
        </w:rPr>
      </w:pPr>
      <w:hyperlink r:id="rId23" w:history="1">
        <w:r w:rsidR="003455C0">
          <w:rPr>
            <w:rStyle w:val="Lienhypertexte"/>
            <w:rFonts w:ascii="inherit" w:hAnsi="inherit" w:cs="Arial"/>
            <w:b/>
            <w:bCs/>
            <w:color w:val="789DD0"/>
            <w:sz w:val="21"/>
            <w:szCs w:val="21"/>
          </w:rPr>
          <w:t>C$40</w:t>
        </w:r>
      </w:hyperlink>
    </w:p>
    <w:p w:rsidR="003455C0" w:rsidRDefault="003455C0" w:rsidP="003455C0">
      <w:pPr>
        <w:pStyle w:val="Titre2"/>
        <w:pBdr>
          <w:bottom w:val="single" w:sz="12" w:space="0" w:color="333333"/>
        </w:pBdr>
        <w:shd w:val="clear" w:color="auto" w:fill="FFFFFF"/>
        <w:spacing w:before="600" w:after="150" w:line="255" w:lineRule="atLeast"/>
        <w:textAlignment w:val="baseline"/>
        <w:rPr>
          <w:rFonts w:ascii="inherit" w:hAnsi="inherit" w:cs="Arial"/>
          <w:color w:val="444444"/>
          <w:sz w:val="21"/>
          <w:szCs w:val="21"/>
        </w:rPr>
      </w:pPr>
      <w:r>
        <w:rPr>
          <w:rFonts w:ascii="inherit" w:hAnsi="inherit" w:cs="Arial"/>
          <w:color w:val="444444"/>
          <w:sz w:val="21"/>
          <w:szCs w:val="21"/>
        </w:rPr>
        <w:t>Descripción</w:t>
      </w:r>
    </w:p>
    <w:p w:rsidR="003455C0" w:rsidRDefault="003455C0" w:rsidP="003455C0">
      <w:pPr>
        <w:pStyle w:val="NormalWeb"/>
        <w:shd w:val="clear" w:color="auto" w:fill="FFFFFF"/>
        <w:spacing w:before="150" w:beforeAutospacing="0" w:after="150" w:afterAutospacing="0" w:line="255" w:lineRule="atLeast"/>
        <w:jc w:val="both"/>
        <w:textAlignment w:val="baseline"/>
        <w:rPr>
          <w:rFonts w:ascii="inherit" w:hAnsi="inherit" w:cs="Arial"/>
          <w:color w:val="444444"/>
          <w:sz w:val="21"/>
          <w:szCs w:val="21"/>
        </w:rPr>
      </w:pPr>
      <w:r>
        <w:rPr>
          <w:rFonts w:ascii="inherit" w:hAnsi="inherit" w:cs="Arial"/>
          <w:color w:val="444444"/>
          <w:sz w:val="21"/>
          <w:szCs w:val="21"/>
        </w:rPr>
        <w:t xml:space="preserve">Presentación de la compañía francesa de danza contemporánea con el espectáculo "La </w:t>
      </w:r>
      <w:proofErr w:type="spellStart"/>
      <w:r>
        <w:rPr>
          <w:rFonts w:ascii="inherit" w:hAnsi="inherit" w:cs="Arial"/>
          <w:color w:val="444444"/>
          <w:sz w:val="21"/>
          <w:szCs w:val="21"/>
        </w:rPr>
        <w:t>fiancée</w:t>
      </w:r>
      <w:proofErr w:type="spellEnd"/>
      <w:r>
        <w:rPr>
          <w:rFonts w:ascii="inherit" w:hAnsi="inherit" w:cs="Arial"/>
          <w:color w:val="444444"/>
          <w:sz w:val="21"/>
          <w:szCs w:val="21"/>
        </w:rPr>
        <w:t xml:space="preserve"> du tigre" (La novia del tigre), adaptación libre del cuento clásico La Bella y la Bestia en un híbrido de danza contemporánea y arte digital interactiva. </w:t>
      </w:r>
      <w:proofErr w:type="spellStart"/>
      <w:r>
        <w:rPr>
          <w:rFonts w:ascii="inherit" w:hAnsi="inherit" w:cs="Arial"/>
          <w:color w:val="444444"/>
          <w:sz w:val="21"/>
          <w:szCs w:val="21"/>
        </w:rPr>
        <w:t>Interpretes</w:t>
      </w:r>
      <w:proofErr w:type="spellEnd"/>
      <w:r>
        <w:rPr>
          <w:rFonts w:ascii="inherit" w:hAnsi="inherit" w:cs="Arial"/>
          <w:color w:val="444444"/>
          <w:sz w:val="21"/>
          <w:szCs w:val="21"/>
        </w:rPr>
        <w:t xml:space="preserve">: Marianne Masson y Mario G. Sáez. Evento inaugural de la Quincena de la </w:t>
      </w:r>
      <w:proofErr w:type="spellStart"/>
      <w:r>
        <w:rPr>
          <w:rFonts w:ascii="inherit" w:hAnsi="inherit" w:cs="Arial"/>
          <w:color w:val="444444"/>
          <w:sz w:val="21"/>
          <w:szCs w:val="21"/>
        </w:rPr>
        <w:t>Francofonía</w:t>
      </w:r>
      <w:proofErr w:type="spellEnd"/>
      <w:r>
        <w:rPr>
          <w:rFonts w:ascii="inherit" w:hAnsi="inherit" w:cs="Arial"/>
          <w:color w:val="444444"/>
          <w:sz w:val="21"/>
          <w:szCs w:val="21"/>
        </w:rPr>
        <w:t>.</w:t>
      </w:r>
    </w:p>
    <w:p w:rsidR="003455C0" w:rsidRDefault="003455C0" w:rsidP="003455C0">
      <w:pPr>
        <w:pStyle w:val="NormalWeb"/>
        <w:shd w:val="clear" w:color="auto" w:fill="FFFFFF"/>
        <w:spacing w:before="150" w:beforeAutospacing="0" w:after="150" w:afterAutospacing="0" w:line="255" w:lineRule="atLeast"/>
        <w:jc w:val="both"/>
        <w:textAlignment w:val="baseline"/>
        <w:rPr>
          <w:rFonts w:ascii="inherit" w:hAnsi="inherit" w:cs="Arial"/>
          <w:color w:val="444444"/>
          <w:sz w:val="21"/>
          <w:szCs w:val="21"/>
        </w:rPr>
      </w:pPr>
      <w:r>
        <w:rPr>
          <w:rFonts w:ascii="inherit" w:hAnsi="inherit" w:cs="Arial"/>
          <w:color w:val="444444"/>
          <w:sz w:val="21"/>
          <w:szCs w:val="21"/>
        </w:rPr>
        <w:t>Más sobre</w:t>
      </w:r>
      <w:r>
        <w:rPr>
          <w:rStyle w:val="apple-converted-space"/>
          <w:rFonts w:ascii="inherit" w:hAnsi="inherit" w:cs="Arial"/>
          <w:color w:val="444444"/>
          <w:sz w:val="21"/>
          <w:szCs w:val="21"/>
        </w:rPr>
        <w:t> </w:t>
      </w:r>
      <w:hyperlink r:id="rId24" w:history="1">
        <w:r>
          <w:rPr>
            <w:rStyle w:val="Lienhypertexte"/>
            <w:rFonts w:ascii="inherit" w:hAnsi="inherit" w:cs="Arial"/>
            <w:b/>
            <w:bCs/>
            <w:color w:val="789DD0"/>
            <w:sz w:val="21"/>
            <w:szCs w:val="21"/>
          </w:rPr>
          <w:t>la obra</w:t>
        </w:r>
      </w:hyperlink>
      <w:r>
        <w:rPr>
          <w:rStyle w:val="apple-converted-space"/>
          <w:rFonts w:ascii="inherit" w:hAnsi="inherit" w:cs="Arial"/>
          <w:color w:val="444444"/>
          <w:sz w:val="21"/>
          <w:szCs w:val="21"/>
        </w:rPr>
        <w:t> </w:t>
      </w:r>
      <w:r>
        <w:rPr>
          <w:rFonts w:ascii="inherit" w:hAnsi="inherit" w:cs="Arial"/>
          <w:color w:val="444444"/>
          <w:sz w:val="21"/>
          <w:szCs w:val="21"/>
        </w:rPr>
        <w:t xml:space="preserve">(en </w:t>
      </w:r>
      <w:proofErr w:type="spellStart"/>
      <w:r>
        <w:rPr>
          <w:rFonts w:ascii="inherit" w:hAnsi="inherit" w:cs="Arial"/>
          <w:color w:val="444444"/>
          <w:sz w:val="21"/>
          <w:szCs w:val="21"/>
        </w:rPr>
        <w:t>français</w:t>
      </w:r>
      <w:proofErr w:type="spellEnd"/>
      <w:r>
        <w:rPr>
          <w:rFonts w:ascii="inherit" w:hAnsi="inherit" w:cs="Arial"/>
          <w:color w:val="444444"/>
          <w:sz w:val="21"/>
          <w:szCs w:val="21"/>
        </w:rPr>
        <w:t>).</w:t>
      </w:r>
    </w:p>
    <w:p w:rsidR="003455C0" w:rsidRDefault="003455C0" w:rsidP="003455C0">
      <w:pPr>
        <w:pStyle w:val="Titre2"/>
        <w:pBdr>
          <w:bottom w:val="single" w:sz="12" w:space="0" w:color="333333"/>
        </w:pBdr>
        <w:shd w:val="clear" w:color="auto" w:fill="FFFFFF"/>
        <w:spacing w:before="600" w:after="150" w:line="255" w:lineRule="atLeast"/>
        <w:textAlignment w:val="baseline"/>
        <w:rPr>
          <w:rFonts w:ascii="inherit" w:hAnsi="inherit" w:cs="Arial"/>
          <w:color w:val="444444"/>
          <w:sz w:val="21"/>
          <w:szCs w:val="21"/>
        </w:rPr>
      </w:pPr>
      <w:r>
        <w:rPr>
          <w:rFonts w:ascii="inherit" w:hAnsi="inherit" w:cs="Arial"/>
          <w:color w:val="444444"/>
          <w:sz w:val="21"/>
          <w:szCs w:val="21"/>
        </w:rPr>
        <w:t>Lugar</w:t>
      </w:r>
    </w:p>
    <w:p w:rsidR="003455C0" w:rsidRDefault="003455C0" w:rsidP="003455C0">
      <w:pPr>
        <w:pStyle w:val="Titre3"/>
        <w:shd w:val="clear" w:color="auto" w:fill="F4F4F4"/>
        <w:spacing w:before="0" w:line="255" w:lineRule="atLeast"/>
        <w:textAlignment w:val="baseline"/>
        <w:rPr>
          <w:rFonts w:ascii="inherit" w:hAnsi="inherit" w:cs="Arial"/>
          <w:color w:val="444444"/>
          <w:sz w:val="27"/>
          <w:szCs w:val="27"/>
        </w:rPr>
      </w:pPr>
      <w:r>
        <w:rPr>
          <w:rFonts w:ascii="inherit" w:hAnsi="inherit" w:cs="Arial"/>
          <w:color w:val="444444"/>
        </w:rPr>
        <w:t>Alianza Francesa de Managua</w:t>
      </w:r>
    </w:p>
    <w:p w:rsidR="003455C0" w:rsidRDefault="003455C0" w:rsidP="003455C0">
      <w:pPr>
        <w:pStyle w:val="NormalWeb"/>
        <w:shd w:val="clear" w:color="auto" w:fill="F4F4F4"/>
        <w:spacing w:before="150" w:beforeAutospacing="0" w:after="150" w:afterAutospacing="0" w:line="255" w:lineRule="atLeast"/>
        <w:jc w:val="both"/>
        <w:textAlignment w:val="baseline"/>
        <w:rPr>
          <w:rFonts w:ascii="inherit" w:hAnsi="inherit" w:cs="Arial"/>
          <w:color w:val="444444"/>
          <w:sz w:val="21"/>
          <w:szCs w:val="21"/>
        </w:rPr>
      </w:pPr>
      <w:r>
        <w:rPr>
          <w:rFonts w:ascii="inherit" w:hAnsi="inherit" w:cs="Arial"/>
          <w:color w:val="444444"/>
          <w:sz w:val="21"/>
          <w:szCs w:val="21"/>
        </w:rPr>
        <w:t>Los Robles, de la embajada de México 1/2 cuadra al Norte.</w:t>
      </w:r>
    </w:p>
    <w:p w:rsidR="003455C0" w:rsidRDefault="008E30B9" w:rsidP="003455C0">
      <w:pPr>
        <w:pStyle w:val="setcenter"/>
        <w:shd w:val="clear" w:color="auto" w:fill="F4F4F4"/>
        <w:spacing w:before="0" w:beforeAutospacing="0" w:after="150" w:afterAutospacing="0" w:line="255" w:lineRule="atLeast"/>
        <w:jc w:val="center"/>
        <w:textAlignment w:val="baseline"/>
        <w:rPr>
          <w:rFonts w:ascii="inherit" w:hAnsi="inherit" w:cs="Arial"/>
          <w:color w:val="444444"/>
          <w:sz w:val="21"/>
          <w:szCs w:val="21"/>
        </w:rPr>
      </w:pPr>
      <w:hyperlink r:id="rId25" w:history="1">
        <w:r w:rsidR="003455C0">
          <w:rPr>
            <w:rStyle w:val="Lienhypertexte"/>
            <w:rFonts w:ascii="Arial" w:hAnsi="Arial" w:cs="Arial"/>
            <w:b/>
            <w:bCs/>
            <w:color w:val="3C3C3D"/>
            <w:sz w:val="21"/>
            <w:szCs w:val="21"/>
            <w:bdr w:val="single" w:sz="6" w:space="4" w:color="CACACA" w:frame="1"/>
            <w:shd w:val="clear" w:color="auto" w:fill="ECECEC"/>
          </w:rPr>
          <w:t>Municipio: Managua</w:t>
        </w:r>
      </w:hyperlink>
    </w:p>
    <w:p w:rsidR="003455C0" w:rsidRDefault="003455C0" w:rsidP="003455C0">
      <w:pPr>
        <w:rPr>
          <w:rFonts w:ascii="Arial" w:hAnsi="Arial" w:cs="Arial"/>
          <w:sz w:val="24"/>
        </w:rPr>
      </w:pPr>
    </w:p>
    <w:p w:rsidR="001B7D1A" w:rsidRDefault="001B7D1A" w:rsidP="003455C0">
      <w:pPr>
        <w:rPr>
          <w:rFonts w:ascii="Arial" w:hAnsi="Arial" w:cs="Arial"/>
          <w:sz w:val="24"/>
        </w:rPr>
      </w:pPr>
      <w:r>
        <w:rPr>
          <w:rFonts w:ascii="Arial" w:hAnsi="Arial" w:cs="Arial"/>
          <w:sz w:val="24"/>
        </w:rPr>
        <w:t>*Ver noticia en el siguiente enlace:</w:t>
      </w:r>
    </w:p>
    <w:p w:rsidR="001B7D1A" w:rsidRDefault="008E30B9" w:rsidP="003455C0">
      <w:pPr>
        <w:rPr>
          <w:rFonts w:ascii="Arial" w:hAnsi="Arial" w:cs="Arial"/>
          <w:sz w:val="24"/>
        </w:rPr>
      </w:pPr>
      <w:hyperlink r:id="rId26" w:history="1">
        <w:r w:rsidR="001B7D1A" w:rsidRPr="00A022F3">
          <w:rPr>
            <w:rStyle w:val="Lienhypertexte"/>
            <w:rFonts w:ascii="Arial" w:hAnsi="Arial" w:cs="Arial"/>
            <w:sz w:val="24"/>
          </w:rPr>
          <w:t>http://vianica.com/sp/event/13591</w:t>
        </w:r>
      </w:hyperlink>
    </w:p>
    <w:p w:rsidR="00C254E0" w:rsidRDefault="00C254E0">
      <w:pPr>
        <w:rPr>
          <w:rFonts w:ascii="Arial" w:hAnsi="Arial" w:cs="Arial"/>
          <w:sz w:val="24"/>
        </w:rPr>
      </w:pPr>
      <w:r>
        <w:rPr>
          <w:rFonts w:ascii="Arial" w:hAnsi="Arial" w:cs="Arial"/>
          <w:sz w:val="24"/>
        </w:rPr>
        <w:br w:type="page"/>
      </w:r>
    </w:p>
    <w:p w:rsidR="001B7D1A" w:rsidRPr="001B4A4F" w:rsidRDefault="00C254E0" w:rsidP="003455C0">
      <w:pPr>
        <w:rPr>
          <w:rFonts w:ascii="Arial" w:hAnsi="Arial" w:cs="Arial"/>
          <w:b/>
          <w:sz w:val="24"/>
        </w:rPr>
      </w:pPr>
      <w:r w:rsidRPr="001B4A4F">
        <w:rPr>
          <w:rFonts w:ascii="Arial" w:hAnsi="Arial" w:cs="Arial"/>
          <w:b/>
          <w:sz w:val="24"/>
        </w:rPr>
        <w:t>Otros medios de comunicación:</w:t>
      </w:r>
    </w:p>
    <w:p w:rsidR="00C254E0" w:rsidRDefault="00C254E0" w:rsidP="003455C0">
      <w:pPr>
        <w:rPr>
          <w:rFonts w:ascii="Arial" w:hAnsi="Arial" w:cs="Arial"/>
          <w:sz w:val="24"/>
        </w:rPr>
      </w:pPr>
      <w:r>
        <w:rPr>
          <w:rFonts w:ascii="Arial" w:hAnsi="Arial" w:cs="Arial"/>
          <w:sz w:val="24"/>
        </w:rPr>
        <w:t>-Entrevista en el programa Esta Noche, edición del viernes 8 de marzo.</w:t>
      </w:r>
    </w:p>
    <w:p w:rsidR="00C254E0" w:rsidRPr="00C254E0" w:rsidRDefault="00C254E0" w:rsidP="003455C0">
      <w:pPr>
        <w:rPr>
          <w:rFonts w:ascii="Arial" w:hAnsi="Arial" w:cs="Arial"/>
          <w:sz w:val="24"/>
        </w:rPr>
      </w:pPr>
      <w:r>
        <w:rPr>
          <w:rFonts w:ascii="Arial" w:hAnsi="Arial" w:cs="Arial"/>
          <w:sz w:val="24"/>
        </w:rPr>
        <w:t>-Publicidad en el programa de radio de la Alianza Francesa “De-ci De-</w:t>
      </w:r>
      <w:proofErr w:type="spellStart"/>
      <w:r>
        <w:rPr>
          <w:rFonts w:ascii="Arial" w:hAnsi="Arial" w:cs="Arial"/>
          <w:sz w:val="24"/>
        </w:rPr>
        <w:t>là</w:t>
      </w:r>
      <w:proofErr w:type="spellEnd"/>
      <w:r>
        <w:rPr>
          <w:rFonts w:ascii="Arial" w:hAnsi="Arial" w:cs="Arial"/>
          <w:sz w:val="24"/>
        </w:rPr>
        <w:t>”</w:t>
      </w:r>
      <w:r w:rsidR="001B4A4F">
        <w:rPr>
          <w:rFonts w:ascii="Arial" w:hAnsi="Arial" w:cs="Arial"/>
          <w:sz w:val="24"/>
        </w:rPr>
        <w:t xml:space="preserve"> por Radio Universidad 102.3fm, del jueves 7 de marzo.</w:t>
      </w:r>
    </w:p>
    <w:sectPr w:rsidR="00C254E0" w:rsidRPr="00C254E0" w:rsidSect="00CA672D">
      <w:footerReference w:type="default" r:id="rId27"/>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0B9" w:rsidRDefault="008E30B9" w:rsidP="001B4A4F">
      <w:pPr>
        <w:spacing w:after="0" w:line="240" w:lineRule="auto"/>
      </w:pPr>
      <w:r>
        <w:separator/>
      </w:r>
    </w:p>
  </w:endnote>
  <w:endnote w:type="continuationSeparator" w:id="0">
    <w:p w:rsidR="008E30B9" w:rsidRDefault="008E30B9" w:rsidP="001B4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3494181"/>
      <w:docPartObj>
        <w:docPartGallery w:val="Page Numbers (Bottom of Page)"/>
        <w:docPartUnique/>
      </w:docPartObj>
    </w:sdtPr>
    <w:sdtEndPr/>
    <w:sdtContent>
      <w:p w:rsidR="00CA672D" w:rsidRDefault="00CA672D">
        <w:pPr>
          <w:pStyle w:val="Pieddepage"/>
          <w:jc w:val="right"/>
        </w:pPr>
        <w:r>
          <w:fldChar w:fldCharType="begin"/>
        </w:r>
        <w:r>
          <w:instrText>PAGE   \* MERGEFORMAT</w:instrText>
        </w:r>
        <w:r>
          <w:fldChar w:fldCharType="separate"/>
        </w:r>
        <w:r w:rsidR="008202E1" w:rsidRPr="008202E1">
          <w:rPr>
            <w:noProof/>
            <w:lang w:val="es-ES"/>
          </w:rPr>
          <w:t>1</w:t>
        </w:r>
        <w:r>
          <w:fldChar w:fldCharType="end"/>
        </w:r>
      </w:p>
    </w:sdtContent>
  </w:sdt>
  <w:p w:rsidR="0072025C" w:rsidRDefault="0072025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0B9" w:rsidRDefault="008E30B9" w:rsidP="001B4A4F">
      <w:pPr>
        <w:spacing w:after="0" w:line="240" w:lineRule="auto"/>
      </w:pPr>
      <w:r>
        <w:separator/>
      </w:r>
    </w:p>
  </w:footnote>
  <w:footnote w:type="continuationSeparator" w:id="0">
    <w:p w:rsidR="008E30B9" w:rsidRDefault="008E30B9" w:rsidP="001B4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49C"/>
    <w:multiLevelType w:val="multilevel"/>
    <w:tmpl w:val="24AA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703691"/>
    <w:multiLevelType w:val="multilevel"/>
    <w:tmpl w:val="4ADC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C0"/>
    <w:rsid w:val="001B4A4F"/>
    <w:rsid w:val="001B7D1A"/>
    <w:rsid w:val="003455C0"/>
    <w:rsid w:val="00506E0F"/>
    <w:rsid w:val="00507011"/>
    <w:rsid w:val="006F7AB1"/>
    <w:rsid w:val="0072025C"/>
    <w:rsid w:val="008202E1"/>
    <w:rsid w:val="008E30B9"/>
    <w:rsid w:val="00C254E0"/>
    <w:rsid w:val="00CA672D"/>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3455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NI"/>
    </w:rPr>
  </w:style>
  <w:style w:type="paragraph" w:styleId="Titre2">
    <w:name w:val="heading 2"/>
    <w:basedOn w:val="Normal"/>
    <w:next w:val="Normal"/>
    <w:link w:val="Titre2Car"/>
    <w:uiPriority w:val="9"/>
    <w:semiHidden/>
    <w:unhideWhenUsed/>
    <w:qFormat/>
    <w:rsid w:val="003455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455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455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55C0"/>
    <w:rPr>
      <w:rFonts w:ascii="Tahoma" w:hAnsi="Tahoma" w:cs="Tahoma"/>
      <w:sz w:val="16"/>
      <w:szCs w:val="16"/>
    </w:rPr>
  </w:style>
  <w:style w:type="character" w:customStyle="1" w:styleId="Titre1Car">
    <w:name w:val="Titre 1 Car"/>
    <w:basedOn w:val="Policepardfaut"/>
    <w:link w:val="Titre1"/>
    <w:uiPriority w:val="9"/>
    <w:rsid w:val="003455C0"/>
    <w:rPr>
      <w:rFonts w:ascii="Times New Roman" w:eastAsia="Times New Roman" w:hAnsi="Times New Roman" w:cs="Times New Roman"/>
      <w:b/>
      <w:bCs/>
      <w:kern w:val="36"/>
      <w:sz w:val="48"/>
      <w:szCs w:val="48"/>
      <w:lang w:eastAsia="es-NI"/>
    </w:rPr>
  </w:style>
  <w:style w:type="character" w:customStyle="1" w:styleId="apple-converted-space">
    <w:name w:val="apple-converted-space"/>
    <w:basedOn w:val="Policepardfaut"/>
    <w:rsid w:val="003455C0"/>
  </w:style>
  <w:style w:type="paragraph" w:styleId="NormalWeb">
    <w:name w:val="Normal (Web)"/>
    <w:basedOn w:val="Normal"/>
    <w:uiPriority w:val="99"/>
    <w:semiHidden/>
    <w:unhideWhenUsed/>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paragraph" w:customStyle="1" w:styleId="locacion">
    <w:name w:val="locacion"/>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styleId="Lienhypertexte">
    <w:name w:val="Hyperlink"/>
    <w:basedOn w:val="Policepardfaut"/>
    <w:uiPriority w:val="99"/>
    <w:unhideWhenUsed/>
    <w:rsid w:val="003455C0"/>
    <w:rPr>
      <w:color w:val="0000FF" w:themeColor="hyperlink"/>
      <w:u w:val="single"/>
    </w:rPr>
  </w:style>
  <w:style w:type="character" w:customStyle="1" w:styleId="Titre2Car">
    <w:name w:val="Titre 2 Car"/>
    <w:basedOn w:val="Policepardfaut"/>
    <w:link w:val="Titre2"/>
    <w:uiPriority w:val="9"/>
    <w:semiHidden/>
    <w:rsid w:val="003455C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455C0"/>
    <w:rPr>
      <w:rFonts w:asciiTheme="majorHAnsi" w:eastAsiaTheme="majorEastAsia" w:hAnsiTheme="majorHAnsi" w:cstheme="majorBidi"/>
      <w:b/>
      <w:bCs/>
      <w:color w:val="4F81BD" w:themeColor="accent1"/>
    </w:rPr>
  </w:style>
  <w:style w:type="character" w:customStyle="1" w:styleId="black">
    <w:name w:val="black"/>
    <w:basedOn w:val="Policepardfaut"/>
    <w:rsid w:val="003455C0"/>
  </w:style>
  <w:style w:type="character" w:customStyle="1" w:styleId="red">
    <w:name w:val="red"/>
    <w:basedOn w:val="Policepardfaut"/>
    <w:rsid w:val="003455C0"/>
  </w:style>
  <w:style w:type="character" w:customStyle="1" w:styleId="nobold">
    <w:name w:val="nobold"/>
    <w:basedOn w:val="Policepardfaut"/>
    <w:rsid w:val="003455C0"/>
  </w:style>
  <w:style w:type="character" w:styleId="Accentuation">
    <w:name w:val="Emphasis"/>
    <w:basedOn w:val="Policepardfaut"/>
    <w:uiPriority w:val="20"/>
    <w:qFormat/>
    <w:rsid w:val="003455C0"/>
    <w:rPr>
      <w:i/>
      <w:iCs/>
    </w:rPr>
  </w:style>
  <w:style w:type="paragraph" w:customStyle="1" w:styleId="authorname">
    <w:name w:val="authorname"/>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styleId="lev">
    <w:name w:val="Strong"/>
    <w:basedOn w:val="Policepardfaut"/>
    <w:uiPriority w:val="22"/>
    <w:qFormat/>
    <w:rsid w:val="003455C0"/>
    <w:rPr>
      <w:b/>
      <w:bCs/>
    </w:rPr>
  </w:style>
  <w:style w:type="paragraph" w:customStyle="1" w:styleId="setcenter">
    <w:name w:val="setcenter"/>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paragraph" w:styleId="En-tte">
    <w:name w:val="header"/>
    <w:basedOn w:val="Normal"/>
    <w:link w:val="En-tteCar"/>
    <w:uiPriority w:val="99"/>
    <w:unhideWhenUsed/>
    <w:rsid w:val="001B4A4F"/>
    <w:pPr>
      <w:tabs>
        <w:tab w:val="center" w:pos="4419"/>
        <w:tab w:val="right" w:pos="8838"/>
      </w:tabs>
      <w:spacing w:after="0" w:line="240" w:lineRule="auto"/>
    </w:pPr>
  </w:style>
  <w:style w:type="character" w:customStyle="1" w:styleId="En-tteCar">
    <w:name w:val="En-tête Car"/>
    <w:basedOn w:val="Policepardfaut"/>
    <w:link w:val="En-tte"/>
    <w:uiPriority w:val="99"/>
    <w:rsid w:val="001B4A4F"/>
  </w:style>
  <w:style w:type="paragraph" w:styleId="Pieddepage">
    <w:name w:val="footer"/>
    <w:basedOn w:val="Normal"/>
    <w:link w:val="PieddepageCar"/>
    <w:uiPriority w:val="99"/>
    <w:unhideWhenUsed/>
    <w:rsid w:val="001B4A4F"/>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1B4A4F"/>
  </w:style>
  <w:style w:type="table" w:styleId="Grilledutableau">
    <w:name w:val="Table Grid"/>
    <w:basedOn w:val="TableauNormal"/>
    <w:uiPriority w:val="59"/>
    <w:rsid w:val="00720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N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3455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NI"/>
    </w:rPr>
  </w:style>
  <w:style w:type="paragraph" w:styleId="Titre2">
    <w:name w:val="heading 2"/>
    <w:basedOn w:val="Normal"/>
    <w:next w:val="Normal"/>
    <w:link w:val="Titre2Car"/>
    <w:uiPriority w:val="9"/>
    <w:semiHidden/>
    <w:unhideWhenUsed/>
    <w:qFormat/>
    <w:rsid w:val="003455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455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455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455C0"/>
    <w:rPr>
      <w:rFonts w:ascii="Tahoma" w:hAnsi="Tahoma" w:cs="Tahoma"/>
      <w:sz w:val="16"/>
      <w:szCs w:val="16"/>
    </w:rPr>
  </w:style>
  <w:style w:type="character" w:customStyle="1" w:styleId="Titre1Car">
    <w:name w:val="Titre 1 Car"/>
    <w:basedOn w:val="Policepardfaut"/>
    <w:link w:val="Titre1"/>
    <w:uiPriority w:val="9"/>
    <w:rsid w:val="003455C0"/>
    <w:rPr>
      <w:rFonts w:ascii="Times New Roman" w:eastAsia="Times New Roman" w:hAnsi="Times New Roman" w:cs="Times New Roman"/>
      <w:b/>
      <w:bCs/>
      <w:kern w:val="36"/>
      <w:sz w:val="48"/>
      <w:szCs w:val="48"/>
      <w:lang w:eastAsia="es-NI"/>
    </w:rPr>
  </w:style>
  <w:style w:type="character" w:customStyle="1" w:styleId="apple-converted-space">
    <w:name w:val="apple-converted-space"/>
    <w:basedOn w:val="Policepardfaut"/>
    <w:rsid w:val="003455C0"/>
  </w:style>
  <w:style w:type="paragraph" w:styleId="NormalWeb">
    <w:name w:val="Normal (Web)"/>
    <w:basedOn w:val="Normal"/>
    <w:uiPriority w:val="99"/>
    <w:semiHidden/>
    <w:unhideWhenUsed/>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paragraph" w:customStyle="1" w:styleId="locacion">
    <w:name w:val="locacion"/>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styleId="Lienhypertexte">
    <w:name w:val="Hyperlink"/>
    <w:basedOn w:val="Policepardfaut"/>
    <w:uiPriority w:val="99"/>
    <w:unhideWhenUsed/>
    <w:rsid w:val="003455C0"/>
    <w:rPr>
      <w:color w:val="0000FF" w:themeColor="hyperlink"/>
      <w:u w:val="single"/>
    </w:rPr>
  </w:style>
  <w:style w:type="character" w:customStyle="1" w:styleId="Titre2Car">
    <w:name w:val="Titre 2 Car"/>
    <w:basedOn w:val="Policepardfaut"/>
    <w:link w:val="Titre2"/>
    <w:uiPriority w:val="9"/>
    <w:semiHidden/>
    <w:rsid w:val="003455C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3455C0"/>
    <w:rPr>
      <w:rFonts w:asciiTheme="majorHAnsi" w:eastAsiaTheme="majorEastAsia" w:hAnsiTheme="majorHAnsi" w:cstheme="majorBidi"/>
      <w:b/>
      <w:bCs/>
      <w:color w:val="4F81BD" w:themeColor="accent1"/>
    </w:rPr>
  </w:style>
  <w:style w:type="character" w:customStyle="1" w:styleId="black">
    <w:name w:val="black"/>
    <w:basedOn w:val="Policepardfaut"/>
    <w:rsid w:val="003455C0"/>
  </w:style>
  <w:style w:type="character" w:customStyle="1" w:styleId="red">
    <w:name w:val="red"/>
    <w:basedOn w:val="Policepardfaut"/>
    <w:rsid w:val="003455C0"/>
  </w:style>
  <w:style w:type="character" w:customStyle="1" w:styleId="nobold">
    <w:name w:val="nobold"/>
    <w:basedOn w:val="Policepardfaut"/>
    <w:rsid w:val="003455C0"/>
  </w:style>
  <w:style w:type="character" w:styleId="Accentuation">
    <w:name w:val="Emphasis"/>
    <w:basedOn w:val="Policepardfaut"/>
    <w:uiPriority w:val="20"/>
    <w:qFormat/>
    <w:rsid w:val="003455C0"/>
    <w:rPr>
      <w:i/>
      <w:iCs/>
    </w:rPr>
  </w:style>
  <w:style w:type="paragraph" w:customStyle="1" w:styleId="authorname">
    <w:name w:val="authorname"/>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styleId="lev">
    <w:name w:val="Strong"/>
    <w:basedOn w:val="Policepardfaut"/>
    <w:uiPriority w:val="22"/>
    <w:qFormat/>
    <w:rsid w:val="003455C0"/>
    <w:rPr>
      <w:b/>
      <w:bCs/>
    </w:rPr>
  </w:style>
  <w:style w:type="paragraph" w:customStyle="1" w:styleId="setcenter">
    <w:name w:val="setcenter"/>
    <w:basedOn w:val="Normal"/>
    <w:rsid w:val="003455C0"/>
    <w:pPr>
      <w:spacing w:before="100" w:beforeAutospacing="1" w:after="100" w:afterAutospacing="1" w:line="240" w:lineRule="auto"/>
    </w:pPr>
    <w:rPr>
      <w:rFonts w:ascii="Times New Roman" w:eastAsia="Times New Roman" w:hAnsi="Times New Roman" w:cs="Times New Roman"/>
      <w:sz w:val="24"/>
      <w:szCs w:val="24"/>
      <w:lang w:eastAsia="es-NI"/>
    </w:rPr>
  </w:style>
  <w:style w:type="paragraph" w:styleId="En-tte">
    <w:name w:val="header"/>
    <w:basedOn w:val="Normal"/>
    <w:link w:val="En-tteCar"/>
    <w:uiPriority w:val="99"/>
    <w:unhideWhenUsed/>
    <w:rsid w:val="001B4A4F"/>
    <w:pPr>
      <w:tabs>
        <w:tab w:val="center" w:pos="4419"/>
        <w:tab w:val="right" w:pos="8838"/>
      </w:tabs>
      <w:spacing w:after="0" w:line="240" w:lineRule="auto"/>
    </w:pPr>
  </w:style>
  <w:style w:type="character" w:customStyle="1" w:styleId="En-tteCar">
    <w:name w:val="En-tête Car"/>
    <w:basedOn w:val="Policepardfaut"/>
    <w:link w:val="En-tte"/>
    <w:uiPriority w:val="99"/>
    <w:rsid w:val="001B4A4F"/>
  </w:style>
  <w:style w:type="paragraph" w:styleId="Pieddepage">
    <w:name w:val="footer"/>
    <w:basedOn w:val="Normal"/>
    <w:link w:val="PieddepageCar"/>
    <w:uiPriority w:val="99"/>
    <w:unhideWhenUsed/>
    <w:rsid w:val="001B4A4F"/>
    <w:pPr>
      <w:tabs>
        <w:tab w:val="center" w:pos="4419"/>
        <w:tab w:val="right" w:pos="8838"/>
      </w:tabs>
      <w:spacing w:after="0" w:line="240" w:lineRule="auto"/>
    </w:pPr>
  </w:style>
  <w:style w:type="character" w:customStyle="1" w:styleId="PieddepageCar">
    <w:name w:val="Pied de page Car"/>
    <w:basedOn w:val="Policepardfaut"/>
    <w:link w:val="Pieddepage"/>
    <w:uiPriority w:val="99"/>
    <w:rsid w:val="001B4A4F"/>
  </w:style>
  <w:style w:type="table" w:styleId="Grilledutableau">
    <w:name w:val="Table Grid"/>
    <w:basedOn w:val="TableauNormal"/>
    <w:uiPriority w:val="59"/>
    <w:rsid w:val="00720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066">
      <w:bodyDiv w:val="1"/>
      <w:marLeft w:val="0"/>
      <w:marRight w:val="0"/>
      <w:marTop w:val="0"/>
      <w:marBottom w:val="0"/>
      <w:divBdr>
        <w:top w:val="none" w:sz="0" w:space="0" w:color="auto"/>
        <w:left w:val="none" w:sz="0" w:space="0" w:color="auto"/>
        <w:bottom w:val="none" w:sz="0" w:space="0" w:color="auto"/>
        <w:right w:val="none" w:sz="0" w:space="0" w:color="auto"/>
      </w:divBdr>
      <w:divsChild>
        <w:div w:id="224226258">
          <w:marLeft w:val="375"/>
          <w:marRight w:val="375"/>
          <w:marTop w:val="0"/>
          <w:marBottom w:val="0"/>
          <w:divBdr>
            <w:top w:val="none" w:sz="0" w:space="0" w:color="auto"/>
            <w:left w:val="none" w:sz="0" w:space="0" w:color="auto"/>
            <w:bottom w:val="none" w:sz="0" w:space="0" w:color="auto"/>
            <w:right w:val="none" w:sz="0" w:space="0" w:color="auto"/>
          </w:divBdr>
          <w:divsChild>
            <w:div w:id="9963698">
              <w:marLeft w:val="0"/>
              <w:marRight w:val="0"/>
              <w:marTop w:val="0"/>
              <w:marBottom w:val="150"/>
              <w:divBdr>
                <w:top w:val="single" w:sz="6" w:space="4" w:color="999999"/>
                <w:left w:val="single" w:sz="6" w:space="4" w:color="999999"/>
                <w:bottom w:val="single" w:sz="6" w:space="4" w:color="999999"/>
                <w:right w:val="single" w:sz="6" w:space="4" w:color="999999"/>
              </w:divBdr>
            </w:div>
          </w:divsChild>
        </w:div>
      </w:divsChild>
    </w:div>
    <w:div w:id="835847614">
      <w:bodyDiv w:val="1"/>
      <w:marLeft w:val="0"/>
      <w:marRight w:val="0"/>
      <w:marTop w:val="0"/>
      <w:marBottom w:val="0"/>
      <w:divBdr>
        <w:top w:val="none" w:sz="0" w:space="0" w:color="auto"/>
        <w:left w:val="none" w:sz="0" w:space="0" w:color="auto"/>
        <w:bottom w:val="none" w:sz="0" w:space="0" w:color="auto"/>
        <w:right w:val="none" w:sz="0" w:space="0" w:color="auto"/>
      </w:divBdr>
      <w:divsChild>
        <w:div w:id="314845550">
          <w:marLeft w:val="0"/>
          <w:marRight w:val="0"/>
          <w:marTop w:val="0"/>
          <w:marBottom w:val="150"/>
          <w:divBdr>
            <w:top w:val="none" w:sz="0" w:space="0" w:color="auto"/>
            <w:left w:val="none" w:sz="0" w:space="0" w:color="auto"/>
            <w:bottom w:val="none" w:sz="0" w:space="0" w:color="auto"/>
            <w:right w:val="none" w:sz="0" w:space="0" w:color="auto"/>
          </w:divBdr>
          <w:divsChild>
            <w:div w:id="642853578">
              <w:marLeft w:val="0"/>
              <w:marRight w:val="0"/>
              <w:marTop w:val="0"/>
              <w:marBottom w:val="0"/>
              <w:divBdr>
                <w:top w:val="none" w:sz="0" w:space="0" w:color="auto"/>
                <w:left w:val="none" w:sz="0" w:space="0" w:color="auto"/>
                <w:bottom w:val="none" w:sz="0" w:space="0" w:color="auto"/>
                <w:right w:val="none" w:sz="0" w:space="0" w:color="auto"/>
              </w:divBdr>
            </w:div>
          </w:divsChild>
        </w:div>
        <w:div w:id="1699237460">
          <w:marLeft w:val="0"/>
          <w:marRight w:val="0"/>
          <w:marTop w:val="0"/>
          <w:marBottom w:val="0"/>
          <w:divBdr>
            <w:top w:val="none" w:sz="0" w:space="0" w:color="auto"/>
            <w:left w:val="none" w:sz="0" w:space="0" w:color="auto"/>
            <w:bottom w:val="none" w:sz="0" w:space="0" w:color="auto"/>
            <w:right w:val="none" w:sz="0" w:space="0" w:color="auto"/>
          </w:divBdr>
        </w:div>
        <w:div w:id="65611609">
          <w:marLeft w:val="0"/>
          <w:marRight w:val="0"/>
          <w:marTop w:val="0"/>
          <w:marBottom w:val="150"/>
          <w:divBdr>
            <w:top w:val="none" w:sz="0" w:space="0" w:color="auto"/>
            <w:left w:val="none" w:sz="0" w:space="0" w:color="auto"/>
            <w:bottom w:val="none" w:sz="0" w:space="0" w:color="auto"/>
            <w:right w:val="none" w:sz="0" w:space="0" w:color="auto"/>
          </w:divBdr>
        </w:div>
        <w:div w:id="1931159743">
          <w:marLeft w:val="0"/>
          <w:marRight w:val="150"/>
          <w:marTop w:val="0"/>
          <w:marBottom w:val="150"/>
          <w:divBdr>
            <w:top w:val="none" w:sz="0" w:space="0" w:color="auto"/>
            <w:left w:val="none" w:sz="0" w:space="0" w:color="auto"/>
            <w:bottom w:val="none" w:sz="0" w:space="0" w:color="auto"/>
            <w:right w:val="none" w:sz="0" w:space="0" w:color="auto"/>
          </w:divBdr>
          <w:divsChild>
            <w:div w:id="260727694">
              <w:marLeft w:val="0"/>
              <w:marRight w:val="0"/>
              <w:marTop w:val="0"/>
              <w:marBottom w:val="0"/>
              <w:divBdr>
                <w:top w:val="none" w:sz="0" w:space="0" w:color="auto"/>
                <w:left w:val="none" w:sz="0" w:space="0" w:color="auto"/>
                <w:bottom w:val="none" w:sz="0" w:space="0" w:color="auto"/>
                <w:right w:val="none" w:sz="0" w:space="0" w:color="auto"/>
              </w:divBdr>
            </w:div>
          </w:divsChild>
        </w:div>
        <w:div w:id="1250039410">
          <w:marLeft w:val="0"/>
          <w:marRight w:val="0"/>
          <w:marTop w:val="0"/>
          <w:marBottom w:val="0"/>
          <w:divBdr>
            <w:top w:val="none" w:sz="0" w:space="0" w:color="auto"/>
            <w:left w:val="none" w:sz="0" w:space="0" w:color="auto"/>
            <w:bottom w:val="none" w:sz="0" w:space="0" w:color="auto"/>
            <w:right w:val="none" w:sz="0" w:space="0" w:color="auto"/>
          </w:divBdr>
        </w:div>
      </w:divsChild>
    </w:div>
    <w:div w:id="877670015">
      <w:bodyDiv w:val="1"/>
      <w:marLeft w:val="0"/>
      <w:marRight w:val="0"/>
      <w:marTop w:val="0"/>
      <w:marBottom w:val="0"/>
      <w:divBdr>
        <w:top w:val="none" w:sz="0" w:space="0" w:color="auto"/>
        <w:left w:val="none" w:sz="0" w:space="0" w:color="auto"/>
        <w:bottom w:val="none" w:sz="0" w:space="0" w:color="auto"/>
        <w:right w:val="none" w:sz="0" w:space="0" w:color="auto"/>
      </w:divBdr>
      <w:divsChild>
        <w:div w:id="953637257">
          <w:marLeft w:val="0"/>
          <w:marRight w:val="0"/>
          <w:marTop w:val="0"/>
          <w:marBottom w:val="75"/>
          <w:divBdr>
            <w:top w:val="none" w:sz="0" w:space="0" w:color="auto"/>
            <w:left w:val="none" w:sz="0" w:space="0" w:color="auto"/>
            <w:bottom w:val="single" w:sz="18" w:space="8" w:color="E8C16F"/>
            <w:right w:val="none" w:sz="0" w:space="0" w:color="auto"/>
          </w:divBdr>
        </w:div>
        <w:div w:id="1848641454">
          <w:marLeft w:val="0"/>
          <w:marRight w:val="0"/>
          <w:marTop w:val="150"/>
          <w:marBottom w:val="0"/>
          <w:divBdr>
            <w:top w:val="none" w:sz="0" w:space="0" w:color="auto"/>
            <w:left w:val="none" w:sz="0" w:space="0" w:color="auto"/>
            <w:bottom w:val="none" w:sz="0" w:space="0" w:color="auto"/>
            <w:right w:val="none" w:sz="0" w:space="0" w:color="auto"/>
          </w:divBdr>
        </w:div>
        <w:div w:id="915237573">
          <w:marLeft w:val="1500"/>
          <w:marRight w:val="0"/>
          <w:marTop w:val="0"/>
          <w:marBottom w:val="225"/>
          <w:divBdr>
            <w:top w:val="none" w:sz="0" w:space="0" w:color="auto"/>
            <w:left w:val="none" w:sz="0" w:space="0" w:color="auto"/>
            <w:bottom w:val="none" w:sz="0" w:space="0" w:color="auto"/>
            <w:right w:val="none" w:sz="0" w:space="0" w:color="auto"/>
          </w:divBdr>
        </w:div>
      </w:divsChild>
    </w:div>
    <w:div w:id="924075615">
      <w:bodyDiv w:val="1"/>
      <w:marLeft w:val="0"/>
      <w:marRight w:val="0"/>
      <w:marTop w:val="0"/>
      <w:marBottom w:val="0"/>
      <w:divBdr>
        <w:top w:val="none" w:sz="0" w:space="0" w:color="auto"/>
        <w:left w:val="none" w:sz="0" w:space="0" w:color="auto"/>
        <w:bottom w:val="none" w:sz="0" w:space="0" w:color="auto"/>
        <w:right w:val="none" w:sz="0" w:space="0" w:color="auto"/>
      </w:divBdr>
    </w:div>
    <w:div w:id="1506355907">
      <w:bodyDiv w:val="1"/>
      <w:marLeft w:val="0"/>
      <w:marRight w:val="0"/>
      <w:marTop w:val="0"/>
      <w:marBottom w:val="0"/>
      <w:divBdr>
        <w:top w:val="none" w:sz="0" w:space="0" w:color="auto"/>
        <w:left w:val="none" w:sz="0" w:space="0" w:color="auto"/>
        <w:bottom w:val="none" w:sz="0" w:space="0" w:color="auto"/>
        <w:right w:val="none" w:sz="0" w:space="0" w:color="auto"/>
      </w:divBdr>
      <w:divsChild>
        <w:div w:id="889917979">
          <w:marLeft w:val="0"/>
          <w:marRight w:val="75"/>
          <w:marTop w:val="150"/>
          <w:marBottom w:val="60"/>
          <w:divBdr>
            <w:top w:val="none" w:sz="0" w:space="0" w:color="auto"/>
            <w:left w:val="none" w:sz="0" w:space="0" w:color="auto"/>
            <w:bottom w:val="none" w:sz="0" w:space="0" w:color="auto"/>
            <w:right w:val="dotted" w:sz="6" w:space="4" w:color="666666"/>
          </w:divBdr>
        </w:div>
        <w:div w:id="1776435596">
          <w:marLeft w:val="0"/>
          <w:marRight w:val="0"/>
          <w:marTop w:val="150"/>
          <w:marBottom w:val="60"/>
          <w:divBdr>
            <w:top w:val="none" w:sz="0" w:space="0" w:color="auto"/>
            <w:left w:val="none" w:sz="0" w:space="0" w:color="auto"/>
            <w:bottom w:val="none" w:sz="0" w:space="0" w:color="auto"/>
            <w:right w:val="none" w:sz="0" w:space="0" w:color="auto"/>
          </w:divBdr>
          <w:divsChild>
            <w:div w:id="645167372">
              <w:marLeft w:val="0"/>
              <w:marRight w:val="0"/>
              <w:marTop w:val="0"/>
              <w:marBottom w:val="0"/>
              <w:divBdr>
                <w:top w:val="none" w:sz="0" w:space="0" w:color="auto"/>
                <w:left w:val="none" w:sz="0" w:space="0" w:color="auto"/>
                <w:bottom w:val="none" w:sz="0" w:space="0" w:color="auto"/>
                <w:right w:val="none" w:sz="0" w:space="0" w:color="auto"/>
              </w:divBdr>
            </w:div>
          </w:divsChild>
        </w:div>
        <w:div w:id="1773471381">
          <w:marLeft w:val="0"/>
          <w:marRight w:val="0"/>
          <w:marTop w:val="75"/>
          <w:marBottom w:val="75"/>
          <w:divBdr>
            <w:top w:val="single" w:sz="6" w:space="0" w:color="D8DFEA"/>
            <w:left w:val="single" w:sz="6" w:space="6" w:color="D8DFEA"/>
            <w:bottom w:val="single" w:sz="6" w:space="0" w:color="D8DFEA"/>
            <w:right w:val="single" w:sz="6" w:space="0" w:color="D8DFEA"/>
          </w:divBdr>
          <w:divsChild>
            <w:div w:id="572785980">
              <w:marLeft w:val="0"/>
              <w:marRight w:val="0"/>
              <w:marTop w:val="0"/>
              <w:marBottom w:val="0"/>
              <w:divBdr>
                <w:top w:val="single" w:sz="2" w:space="0" w:color="FF0000"/>
                <w:left w:val="single" w:sz="2" w:space="3" w:color="FF0000"/>
                <w:bottom w:val="single" w:sz="2" w:space="0" w:color="FF0000"/>
                <w:right w:val="single" w:sz="2" w:space="0" w:color="FF0000"/>
              </w:divBdr>
            </w:div>
          </w:divsChild>
        </w:div>
        <w:div w:id="626545472">
          <w:marLeft w:val="0"/>
          <w:marRight w:val="0"/>
          <w:marTop w:val="0"/>
          <w:marBottom w:val="150"/>
          <w:divBdr>
            <w:top w:val="none" w:sz="0" w:space="0" w:color="auto"/>
            <w:left w:val="none" w:sz="0" w:space="0" w:color="auto"/>
            <w:bottom w:val="none" w:sz="0" w:space="0" w:color="auto"/>
            <w:right w:val="none" w:sz="0" w:space="0" w:color="auto"/>
          </w:divBdr>
          <w:divsChild>
            <w:div w:id="2019504055">
              <w:marLeft w:val="0"/>
              <w:marRight w:val="150"/>
              <w:marTop w:val="0"/>
              <w:marBottom w:val="150"/>
              <w:divBdr>
                <w:top w:val="none" w:sz="0" w:space="0" w:color="auto"/>
                <w:left w:val="none" w:sz="0" w:space="0" w:color="auto"/>
                <w:bottom w:val="none" w:sz="0" w:space="0" w:color="auto"/>
                <w:right w:val="none" w:sz="0" w:space="0" w:color="auto"/>
              </w:divBdr>
              <w:divsChild>
                <w:div w:id="177951863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40429077">
      <w:bodyDiv w:val="1"/>
      <w:marLeft w:val="0"/>
      <w:marRight w:val="0"/>
      <w:marTop w:val="0"/>
      <w:marBottom w:val="0"/>
      <w:divBdr>
        <w:top w:val="none" w:sz="0" w:space="0" w:color="auto"/>
        <w:left w:val="none" w:sz="0" w:space="0" w:color="auto"/>
        <w:bottom w:val="none" w:sz="0" w:space="0" w:color="auto"/>
        <w:right w:val="none" w:sz="0" w:space="0" w:color="auto"/>
      </w:divBdr>
      <w:divsChild>
        <w:div w:id="1394809837">
          <w:marLeft w:val="0"/>
          <w:marRight w:val="0"/>
          <w:marTop w:val="0"/>
          <w:marBottom w:val="0"/>
          <w:divBdr>
            <w:top w:val="none" w:sz="0" w:space="0" w:color="auto"/>
            <w:left w:val="none" w:sz="0" w:space="0" w:color="auto"/>
            <w:bottom w:val="none" w:sz="0" w:space="0" w:color="auto"/>
            <w:right w:val="none" w:sz="0" w:space="0" w:color="auto"/>
          </w:divBdr>
          <w:divsChild>
            <w:div w:id="1953976164">
              <w:marLeft w:val="0"/>
              <w:marRight w:val="0"/>
              <w:marTop w:val="0"/>
              <w:marBottom w:val="0"/>
              <w:divBdr>
                <w:top w:val="none" w:sz="0" w:space="0" w:color="auto"/>
                <w:left w:val="none" w:sz="0" w:space="0" w:color="auto"/>
                <w:bottom w:val="none" w:sz="0" w:space="0" w:color="auto"/>
                <w:right w:val="none" w:sz="0" w:space="0" w:color="auto"/>
              </w:divBdr>
            </w:div>
          </w:divsChild>
        </w:div>
        <w:div w:id="898631854">
          <w:marLeft w:val="0"/>
          <w:marRight w:val="0"/>
          <w:marTop w:val="0"/>
          <w:marBottom w:val="0"/>
          <w:divBdr>
            <w:top w:val="none" w:sz="0" w:space="0" w:color="auto"/>
            <w:left w:val="none" w:sz="0" w:space="0" w:color="auto"/>
            <w:bottom w:val="none" w:sz="0" w:space="0" w:color="auto"/>
            <w:right w:val="none" w:sz="0" w:space="0" w:color="auto"/>
          </w:divBdr>
          <w:divsChild>
            <w:div w:id="657273950">
              <w:marLeft w:val="0"/>
              <w:marRight w:val="0"/>
              <w:marTop w:val="0"/>
              <w:marBottom w:val="0"/>
              <w:divBdr>
                <w:top w:val="none" w:sz="0" w:space="0" w:color="auto"/>
                <w:left w:val="none" w:sz="0" w:space="0" w:color="auto"/>
                <w:bottom w:val="none" w:sz="0" w:space="0" w:color="auto"/>
                <w:right w:val="none" w:sz="0" w:space="0" w:color="auto"/>
              </w:divBdr>
              <w:divsChild>
                <w:div w:id="1500075378">
                  <w:marLeft w:val="0"/>
                  <w:marRight w:val="0"/>
                  <w:marTop w:val="0"/>
                  <w:marBottom w:val="300"/>
                  <w:divBdr>
                    <w:top w:val="none" w:sz="0" w:space="0" w:color="auto"/>
                    <w:left w:val="none" w:sz="0" w:space="0" w:color="auto"/>
                    <w:bottom w:val="none" w:sz="0" w:space="0" w:color="auto"/>
                    <w:right w:val="none" w:sz="0" w:space="0" w:color="auto"/>
                  </w:divBdr>
                </w:div>
              </w:divsChild>
            </w:div>
            <w:div w:id="643463892">
              <w:marLeft w:val="0"/>
              <w:marRight w:val="0"/>
              <w:marTop w:val="0"/>
              <w:marBottom w:val="0"/>
              <w:divBdr>
                <w:top w:val="none" w:sz="0" w:space="0" w:color="auto"/>
                <w:left w:val="none" w:sz="0" w:space="0" w:color="auto"/>
                <w:bottom w:val="none" w:sz="0" w:space="0" w:color="auto"/>
                <w:right w:val="none" w:sz="0" w:space="0" w:color="auto"/>
              </w:divBdr>
              <w:divsChild>
                <w:div w:id="11287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confidencial.com.ni/articulo/10570/inauguracion-quincena-de-la-francofonia" TargetMode="External"/><Relationship Id="rId26" Type="http://schemas.openxmlformats.org/officeDocument/2006/relationships/hyperlink" Target="http://vianica.com/sp/event/13591" TargetMode="External"/><Relationship Id="rId3" Type="http://schemas.microsoft.com/office/2007/relationships/stylesWithEffects" Target="stylesWithEffects.xml"/><Relationship Id="rId21" Type="http://schemas.openxmlformats.org/officeDocument/2006/relationships/hyperlink" Target="http://www.foronicaraguensedecultura.org/2013/03/06/noche-de-danza-francesa/" TargetMode="External"/><Relationship Id="rId7" Type="http://schemas.openxmlformats.org/officeDocument/2006/relationships/endnotes" Target="endnotes.xml"/><Relationship Id="rId12" Type="http://schemas.openxmlformats.org/officeDocument/2006/relationships/hyperlink" Target="http://www.elnuevodiario.com.ni/variedades/279142-artes-saludo-de-francofonia" TargetMode="External"/><Relationship Id="rId17" Type="http://schemas.openxmlformats.org/officeDocument/2006/relationships/image" Target="media/image6.jpeg"/><Relationship Id="rId25" Type="http://schemas.openxmlformats.org/officeDocument/2006/relationships/hyperlink" Target="http://vianica.com/sp/nicaragua/managua/managua/10.3" TargetMode="External"/><Relationship Id="rId2" Type="http://schemas.openxmlformats.org/officeDocument/2006/relationships/styles" Target="styles.xml"/><Relationship Id="rId16" Type="http://schemas.openxmlformats.org/officeDocument/2006/relationships/hyperlink" Target="http://www.confidencial.com.ni/autor/229/confidencial-com-ni" TargetMode="External"/><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k-danse.net/la-fiancee-du-tigre" TargetMode="External"/><Relationship Id="rId5" Type="http://schemas.openxmlformats.org/officeDocument/2006/relationships/webSettings" Target="webSettings.xml"/><Relationship Id="rId15" Type="http://schemas.openxmlformats.org/officeDocument/2006/relationships/hyperlink" Target="http://www.laprensa.com.ni/2013/03/07/cultura/137203-llega-acordeon-frances" TargetMode="External"/><Relationship Id="rId23" Type="http://schemas.openxmlformats.org/officeDocument/2006/relationships/hyperlink" Target="http://vianica.com/sp/more-features/currency-converter/40/" TargetMode="External"/><Relationship Id="rId28" Type="http://schemas.openxmlformats.org/officeDocument/2006/relationships/fontTable" Target="fontTable.xml"/><Relationship Id="rId10" Type="http://schemas.openxmlformats.org/officeDocument/2006/relationships/hyperlink" Target="http://www.hoy.com.ni/2013/02/26/estrellas/13462-a-moverse.html" TargetMode="External"/><Relationship Id="rId19" Type="http://schemas.openxmlformats.org/officeDocument/2006/relationships/hyperlink" Target="http://www.foronicaraguensedecultura.org/wp-content/uploads/Invitaci%C3%B3n.bm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image" Target="media/image8.jpeg"/><Relationship Id="rId27"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1349</Words>
  <Characters>7423</Characters>
  <Application>Microsoft Office Word</Application>
  <DocSecurity>0</DocSecurity>
  <Lines>61</Lines>
  <Paragraphs>17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Secretaría General 3</dc:creator>
  <cp:lastModifiedBy>jean-marc matos</cp:lastModifiedBy>
  <cp:revision>2</cp:revision>
  <dcterms:created xsi:type="dcterms:W3CDTF">2013-04-02T13:52:00Z</dcterms:created>
  <dcterms:modified xsi:type="dcterms:W3CDTF">2013-04-02T13:52:00Z</dcterms:modified>
</cp:coreProperties>
</file>